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93F" w:rsidRDefault="006E093F" w:rsidP="006E093F">
      <w:pPr>
        <w:tabs>
          <w:tab w:val="left" w:pos="4253"/>
        </w:tabs>
        <w:spacing w:after="0"/>
        <w:jc w:val="right"/>
      </w:pPr>
      <w:r>
        <w:t>Załącznik do uchwały nr 33/2018</w:t>
      </w:r>
    </w:p>
    <w:p w:rsidR="006E093F" w:rsidRDefault="006E093F" w:rsidP="006E093F">
      <w:pPr>
        <w:tabs>
          <w:tab w:val="left" w:pos="4253"/>
        </w:tabs>
        <w:spacing w:after="0"/>
        <w:jc w:val="right"/>
      </w:pPr>
      <w:r>
        <w:t xml:space="preserve">Komitetu Monitorującego RPO WK-P </w:t>
      </w:r>
      <w:r w:rsidRPr="006E093F">
        <w:t>na lata 2014-2020</w:t>
      </w:r>
    </w:p>
    <w:p w:rsidR="006E093F" w:rsidRDefault="006E093F" w:rsidP="006E093F">
      <w:pPr>
        <w:tabs>
          <w:tab w:val="left" w:pos="4253"/>
        </w:tabs>
        <w:spacing w:after="0"/>
        <w:jc w:val="right"/>
      </w:pPr>
      <w:r>
        <w:t>z dnia 26 lutego 2018 r.</w:t>
      </w:r>
    </w:p>
    <w:p w:rsidR="008B7DD0" w:rsidRPr="00A11234" w:rsidRDefault="008B7DD0" w:rsidP="00A82F1E">
      <w:pPr>
        <w:tabs>
          <w:tab w:val="left" w:pos="9923"/>
        </w:tabs>
        <w:spacing w:after="0" w:line="23" w:lineRule="atLeast"/>
        <w:ind w:left="8496" w:firstLine="708"/>
        <w:jc w:val="right"/>
        <w:rPr>
          <w:rFonts w:asciiTheme="minorHAnsi" w:hAnsiTheme="minorHAnsi"/>
          <w:sz w:val="18"/>
          <w:szCs w:val="18"/>
        </w:rPr>
      </w:pPr>
    </w:p>
    <w:p w:rsidR="00D67517" w:rsidRPr="00A11234" w:rsidRDefault="00E8037F" w:rsidP="00AA334C">
      <w:pPr>
        <w:tabs>
          <w:tab w:val="left" w:pos="9923"/>
        </w:tabs>
        <w:spacing w:after="0" w:line="23" w:lineRule="atLeast"/>
        <w:rPr>
          <w:rFonts w:asciiTheme="minorHAnsi" w:hAnsiTheme="minorHAnsi"/>
          <w:sz w:val="18"/>
          <w:szCs w:val="18"/>
        </w:rPr>
      </w:pPr>
      <w:r w:rsidRPr="00A11234">
        <w:rPr>
          <w:rFonts w:asciiTheme="minorHAnsi" w:hAnsiTheme="minorHAnsi"/>
          <w:sz w:val="18"/>
          <w:szCs w:val="18"/>
        </w:rPr>
        <w:t xml:space="preserve"> </w:t>
      </w:r>
    </w:p>
    <w:p w:rsidR="008F4F2E" w:rsidRPr="00A11234" w:rsidRDefault="008F4F2E" w:rsidP="00A82F1E">
      <w:pPr>
        <w:tabs>
          <w:tab w:val="left" w:pos="4253"/>
        </w:tabs>
        <w:spacing w:line="23" w:lineRule="atLeast"/>
        <w:jc w:val="both"/>
        <w:rPr>
          <w:rFonts w:asciiTheme="minorHAnsi" w:hAnsiTheme="minorHAnsi"/>
          <w:b/>
          <w:sz w:val="18"/>
          <w:szCs w:val="18"/>
        </w:rPr>
      </w:pPr>
      <w:r w:rsidRPr="00A11234">
        <w:rPr>
          <w:rFonts w:asciiTheme="minorHAnsi" w:hAnsiTheme="minorHAnsi"/>
          <w:b/>
          <w:sz w:val="18"/>
          <w:szCs w:val="18"/>
        </w:rPr>
        <w:t xml:space="preserve">Kryteria wyboru </w:t>
      </w:r>
      <w:r w:rsidR="0068375B" w:rsidRPr="00A11234">
        <w:rPr>
          <w:rFonts w:asciiTheme="minorHAnsi" w:hAnsiTheme="minorHAnsi"/>
          <w:b/>
          <w:sz w:val="18"/>
          <w:szCs w:val="18"/>
        </w:rPr>
        <w:t>projektów</w:t>
      </w:r>
    </w:p>
    <w:p w:rsidR="008F4F2E" w:rsidRPr="00A11234" w:rsidRDefault="008F4F2E" w:rsidP="00A82F1E">
      <w:pPr>
        <w:spacing w:after="0" w:line="23" w:lineRule="atLeast"/>
        <w:jc w:val="both"/>
        <w:rPr>
          <w:rFonts w:asciiTheme="minorHAnsi" w:hAnsiTheme="minorHAnsi"/>
          <w:b/>
          <w:sz w:val="18"/>
          <w:szCs w:val="18"/>
        </w:rPr>
      </w:pPr>
      <w:r w:rsidRPr="00A11234">
        <w:rPr>
          <w:rFonts w:asciiTheme="minorHAnsi" w:hAnsiTheme="minorHAnsi"/>
          <w:b/>
          <w:sz w:val="18"/>
          <w:szCs w:val="18"/>
        </w:rPr>
        <w:t xml:space="preserve">Działanie:  </w:t>
      </w:r>
      <w:r w:rsidR="00687B7B" w:rsidRPr="00A11234">
        <w:rPr>
          <w:rFonts w:asciiTheme="minorHAnsi" w:hAnsiTheme="minorHAnsi"/>
          <w:b/>
          <w:sz w:val="18"/>
          <w:szCs w:val="18"/>
        </w:rPr>
        <w:t>1.5 Opracowywanie i wdrażanie nowych modeli biznesowych dla MŚP</w:t>
      </w:r>
    </w:p>
    <w:p w:rsidR="007A2466" w:rsidRPr="00A11234" w:rsidRDefault="008F4F2E" w:rsidP="00A82F1E">
      <w:pPr>
        <w:spacing w:after="0" w:line="23" w:lineRule="atLeast"/>
        <w:jc w:val="both"/>
        <w:rPr>
          <w:rFonts w:asciiTheme="minorHAnsi" w:hAnsiTheme="minorHAnsi"/>
          <w:b/>
          <w:sz w:val="18"/>
          <w:szCs w:val="18"/>
        </w:rPr>
      </w:pPr>
      <w:r w:rsidRPr="00A11234">
        <w:rPr>
          <w:rFonts w:asciiTheme="minorHAnsi" w:hAnsiTheme="minorHAnsi"/>
          <w:b/>
          <w:sz w:val="18"/>
          <w:szCs w:val="18"/>
        </w:rPr>
        <w:t>Poddziałanie:</w:t>
      </w:r>
      <w:r w:rsidR="00687B7B" w:rsidRPr="00A11234">
        <w:rPr>
          <w:rFonts w:asciiTheme="minorHAnsi" w:hAnsiTheme="minorHAnsi"/>
          <w:b/>
          <w:sz w:val="18"/>
          <w:szCs w:val="18"/>
        </w:rPr>
        <w:t xml:space="preserve"> 1.5.</w:t>
      </w:r>
      <w:r w:rsidR="00E20AB9" w:rsidRPr="00A11234">
        <w:rPr>
          <w:rFonts w:asciiTheme="minorHAnsi" w:hAnsiTheme="minorHAnsi"/>
          <w:b/>
          <w:sz w:val="18"/>
          <w:szCs w:val="18"/>
        </w:rPr>
        <w:t>3</w:t>
      </w:r>
      <w:r w:rsidR="00687B7B" w:rsidRPr="00A11234">
        <w:rPr>
          <w:rFonts w:asciiTheme="minorHAnsi" w:hAnsiTheme="minorHAnsi"/>
          <w:b/>
          <w:sz w:val="18"/>
          <w:szCs w:val="18"/>
        </w:rPr>
        <w:t xml:space="preserve"> Wsparcie procesu umiędzynarodowienia przedsiębiorstw</w:t>
      </w:r>
    </w:p>
    <w:p w:rsidR="008F4F2E" w:rsidRPr="00A11234" w:rsidRDefault="007A2466" w:rsidP="00A82F1E">
      <w:pPr>
        <w:spacing w:after="0" w:line="23" w:lineRule="atLeast"/>
        <w:jc w:val="both"/>
        <w:rPr>
          <w:rFonts w:asciiTheme="minorHAnsi" w:hAnsiTheme="minorHAnsi"/>
          <w:b/>
          <w:sz w:val="18"/>
          <w:szCs w:val="18"/>
        </w:rPr>
      </w:pPr>
      <w:r w:rsidRPr="00A11234">
        <w:rPr>
          <w:rFonts w:asciiTheme="minorHAnsi" w:hAnsiTheme="minorHAnsi"/>
          <w:b/>
          <w:sz w:val="18"/>
          <w:szCs w:val="18"/>
        </w:rPr>
        <w:t>Oś priorytetowa:</w:t>
      </w:r>
      <w:r w:rsidR="008F4F2E" w:rsidRPr="00A11234">
        <w:rPr>
          <w:rFonts w:asciiTheme="minorHAnsi" w:hAnsiTheme="minorHAnsi"/>
          <w:b/>
          <w:sz w:val="18"/>
          <w:szCs w:val="18"/>
        </w:rPr>
        <w:t xml:space="preserve"> </w:t>
      </w:r>
      <w:r w:rsidR="00687B7B" w:rsidRPr="00A11234">
        <w:rPr>
          <w:rFonts w:asciiTheme="minorHAnsi" w:hAnsiTheme="minorHAnsi"/>
          <w:b/>
          <w:sz w:val="18"/>
          <w:szCs w:val="18"/>
        </w:rPr>
        <w:t>1. Wzmocnienie innowacyjności  i konkurencyjności gospodarki regionu</w:t>
      </w:r>
    </w:p>
    <w:p w:rsidR="00813794" w:rsidRPr="00A11234" w:rsidRDefault="008F4F2E" w:rsidP="00A82F1E">
      <w:pPr>
        <w:spacing w:after="0" w:line="23" w:lineRule="atLeast"/>
        <w:jc w:val="both"/>
        <w:rPr>
          <w:rFonts w:asciiTheme="minorHAnsi" w:hAnsiTheme="minorHAnsi"/>
          <w:b/>
          <w:sz w:val="18"/>
          <w:szCs w:val="18"/>
        </w:rPr>
      </w:pPr>
      <w:r w:rsidRPr="00A11234">
        <w:rPr>
          <w:rFonts w:asciiTheme="minorHAnsi" w:hAnsiTheme="minorHAnsi"/>
          <w:b/>
          <w:sz w:val="18"/>
          <w:szCs w:val="18"/>
        </w:rPr>
        <w:t>Priorytet:</w:t>
      </w:r>
      <w:r w:rsidR="00813794" w:rsidRPr="00A11234">
        <w:rPr>
          <w:rFonts w:asciiTheme="minorHAnsi" w:hAnsiTheme="minorHAnsi"/>
          <w:b/>
          <w:sz w:val="18"/>
          <w:szCs w:val="18"/>
        </w:rPr>
        <w:t xml:space="preserve"> 3b</w:t>
      </w:r>
      <w:r w:rsidRPr="00A11234">
        <w:rPr>
          <w:rFonts w:asciiTheme="minorHAnsi" w:hAnsiTheme="minorHAnsi"/>
          <w:b/>
          <w:sz w:val="18"/>
          <w:szCs w:val="18"/>
        </w:rPr>
        <w:t xml:space="preserve"> </w:t>
      </w:r>
      <w:r w:rsidR="00813794" w:rsidRPr="00A11234">
        <w:rPr>
          <w:rFonts w:asciiTheme="minorHAnsi" w:hAnsiTheme="minorHAnsi"/>
          <w:b/>
          <w:sz w:val="18"/>
          <w:szCs w:val="18"/>
        </w:rPr>
        <w:t>Opracowywanie i wdrażanie nowych modeli biznesowych dla MŚP, w szczególności w celu umiędzynarodowienia</w:t>
      </w:r>
    </w:p>
    <w:p w:rsidR="008F4F2E" w:rsidRPr="00A11234" w:rsidRDefault="008F4F2E" w:rsidP="00A82F1E">
      <w:pPr>
        <w:spacing w:after="0" w:line="23" w:lineRule="atLeast"/>
        <w:jc w:val="both"/>
        <w:rPr>
          <w:rFonts w:asciiTheme="minorHAnsi" w:hAnsiTheme="minorHAnsi"/>
          <w:b/>
          <w:sz w:val="18"/>
          <w:szCs w:val="18"/>
        </w:rPr>
      </w:pPr>
      <w:r w:rsidRPr="00A11234">
        <w:rPr>
          <w:rFonts w:asciiTheme="minorHAnsi" w:hAnsiTheme="minorHAnsi"/>
          <w:b/>
          <w:sz w:val="18"/>
          <w:szCs w:val="18"/>
        </w:rPr>
        <w:t xml:space="preserve">Cel szczegółowy:  </w:t>
      </w:r>
      <w:r w:rsidR="00687B7B" w:rsidRPr="00A11234">
        <w:rPr>
          <w:rFonts w:asciiTheme="minorHAnsi" w:hAnsiTheme="minorHAnsi"/>
          <w:b/>
          <w:sz w:val="18"/>
          <w:szCs w:val="18"/>
        </w:rPr>
        <w:t>Zwiększony poziom handlu zagranicznego sektora MŚP</w:t>
      </w:r>
      <w:bookmarkStart w:id="0" w:name="_GoBack"/>
      <w:bookmarkEnd w:id="0"/>
    </w:p>
    <w:p w:rsidR="005172B5" w:rsidRPr="00A11234" w:rsidRDefault="007A0B74" w:rsidP="00A82F1E">
      <w:pPr>
        <w:spacing w:after="0" w:line="23" w:lineRule="atLeast"/>
        <w:jc w:val="both"/>
        <w:rPr>
          <w:rFonts w:asciiTheme="minorHAnsi" w:hAnsiTheme="minorHAnsi"/>
          <w:b/>
          <w:sz w:val="18"/>
          <w:szCs w:val="18"/>
        </w:rPr>
      </w:pPr>
      <w:r w:rsidRPr="00A11234">
        <w:rPr>
          <w:rFonts w:asciiTheme="minorHAnsi" w:hAnsiTheme="minorHAnsi"/>
          <w:b/>
          <w:sz w:val="18"/>
          <w:szCs w:val="18"/>
        </w:rPr>
        <w:t xml:space="preserve">Schemat: </w:t>
      </w:r>
      <w:r w:rsidR="00B96D71" w:rsidRPr="00A11234">
        <w:rPr>
          <w:rFonts w:asciiTheme="minorHAnsi" w:hAnsiTheme="minorHAnsi"/>
          <w:b/>
          <w:sz w:val="18"/>
          <w:szCs w:val="18"/>
        </w:rPr>
        <w:t>Wsparcie MŚP na rynkach międzynarodowych- projekty grantowe</w:t>
      </w:r>
      <w:r w:rsidR="00B96D71" w:rsidRPr="00A11234">
        <w:rPr>
          <w:rStyle w:val="Odwoanieprzypisudolnego"/>
          <w:rFonts w:asciiTheme="minorHAnsi" w:hAnsiTheme="minorHAnsi"/>
          <w:b/>
          <w:sz w:val="18"/>
          <w:szCs w:val="18"/>
        </w:rPr>
        <w:footnoteReference w:id="1"/>
      </w:r>
    </w:p>
    <w:p w:rsidR="007A0B74" w:rsidRPr="00A11234" w:rsidRDefault="007A0B74" w:rsidP="00A82F1E">
      <w:pPr>
        <w:spacing w:after="0" w:line="23" w:lineRule="atLeast"/>
        <w:jc w:val="both"/>
        <w:rPr>
          <w:rFonts w:asciiTheme="minorHAnsi" w:hAnsiTheme="minorHAnsi"/>
          <w:sz w:val="18"/>
          <w:szCs w:val="18"/>
        </w:rPr>
      </w:pPr>
    </w:p>
    <w:tbl>
      <w:tblPr>
        <w:tblW w:w="1463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
        <w:gridCol w:w="817"/>
        <w:gridCol w:w="2268"/>
        <w:gridCol w:w="8891"/>
        <w:gridCol w:w="1266"/>
        <w:gridCol w:w="1357"/>
      </w:tblGrid>
      <w:tr w:rsidR="008F4F2E" w:rsidRPr="00A11234" w:rsidTr="00515FAE">
        <w:tc>
          <w:tcPr>
            <w:tcW w:w="3119" w:type="dxa"/>
            <w:gridSpan w:val="3"/>
            <w:shd w:val="clear" w:color="auto" w:fill="D9D9D9"/>
            <w:vAlign w:val="center"/>
          </w:tcPr>
          <w:p w:rsidR="00837C11" w:rsidRPr="00A11234" w:rsidRDefault="00837C11" w:rsidP="00A82F1E">
            <w:pPr>
              <w:spacing w:after="0" w:line="23" w:lineRule="atLeast"/>
              <w:jc w:val="center"/>
              <w:rPr>
                <w:rFonts w:asciiTheme="minorHAnsi" w:hAnsiTheme="minorHAnsi"/>
                <w:b/>
                <w:sz w:val="18"/>
                <w:szCs w:val="18"/>
              </w:rPr>
            </w:pPr>
          </w:p>
          <w:p w:rsidR="00837C11" w:rsidRPr="00A11234" w:rsidRDefault="00837C11" w:rsidP="00A82F1E">
            <w:pPr>
              <w:spacing w:after="0" w:line="23" w:lineRule="atLeast"/>
              <w:jc w:val="center"/>
              <w:rPr>
                <w:rFonts w:asciiTheme="minorHAnsi" w:hAnsiTheme="minorHAnsi"/>
                <w:b/>
                <w:sz w:val="18"/>
                <w:szCs w:val="18"/>
              </w:rPr>
            </w:pPr>
          </w:p>
          <w:p w:rsidR="00837C11" w:rsidRPr="00A11234" w:rsidRDefault="008F4F2E" w:rsidP="00A82F1E">
            <w:pPr>
              <w:spacing w:after="0" w:line="23" w:lineRule="atLeast"/>
              <w:jc w:val="center"/>
              <w:rPr>
                <w:rFonts w:asciiTheme="minorHAnsi" w:hAnsiTheme="minorHAnsi"/>
                <w:b/>
                <w:sz w:val="18"/>
                <w:szCs w:val="18"/>
              </w:rPr>
            </w:pPr>
            <w:r w:rsidRPr="00A11234">
              <w:rPr>
                <w:rFonts w:asciiTheme="minorHAnsi" w:hAnsiTheme="minorHAnsi"/>
                <w:b/>
                <w:sz w:val="18"/>
                <w:szCs w:val="18"/>
              </w:rPr>
              <w:t>Kryterium</w:t>
            </w:r>
          </w:p>
          <w:p w:rsidR="00837C11" w:rsidRPr="00A11234" w:rsidRDefault="00837C11" w:rsidP="00A82F1E">
            <w:pPr>
              <w:spacing w:after="0" w:line="23" w:lineRule="atLeast"/>
              <w:jc w:val="center"/>
              <w:rPr>
                <w:rFonts w:asciiTheme="minorHAnsi" w:hAnsiTheme="minorHAnsi"/>
                <w:b/>
                <w:sz w:val="18"/>
                <w:szCs w:val="18"/>
              </w:rPr>
            </w:pPr>
          </w:p>
        </w:tc>
        <w:tc>
          <w:tcPr>
            <w:tcW w:w="8891" w:type="dxa"/>
            <w:shd w:val="clear" w:color="auto" w:fill="D9D9D9"/>
            <w:vAlign w:val="center"/>
          </w:tcPr>
          <w:p w:rsidR="008F4F2E" w:rsidRPr="00A11234" w:rsidRDefault="008F4F2E" w:rsidP="00A82F1E">
            <w:pPr>
              <w:spacing w:after="0" w:line="23" w:lineRule="atLeast"/>
              <w:jc w:val="center"/>
              <w:rPr>
                <w:rFonts w:asciiTheme="minorHAnsi" w:hAnsiTheme="minorHAnsi"/>
                <w:b/>
                <w:sz w:val="18"/>
                <w:szCs w:val="18"/>
              </w:rPr>
            </w:pPr>
            <w:r w:rsidRPr="00A11234">
              <w:rPr>
                <w:rFonts w:asciiTheme="minorHAnsi" w:hAnsiTheme="minorHAnsi"/>
                <w:b/>
                <w:sz w:val="18"/>
                <w:szCs w:val="18"/>
              </w:rPr>
              <w:t>Definicja kryterium</w:t>
            </w:r>
          </w:p>
        </w:tc>
        <w:tc>
          <w:tcPr>
            <w:tcW w:w="2623" w:type="dxa"/>
            <w:gridSpan w:val="2"/>
            <w:shd w:val="clear" w:color="auto" w:fill="D9D9D9"/>
            <w:vAlign w:val="center"/>
          </w:tcPr>
          <w:p w:rsidR="008F4F2E" w:rsidRPr="00A11234" w:rsidRDefault="00347085" w:rsidP="00A82F1E">
            <w:pPr>
              <w:spacing w:after="0" w:line="23" w:lineRule="atLeast"/>
              <w:jc w:val="center"/>
              <w:rPr>
                <w:rFonts w:asciiTheme="minorHAnsi" w:hAnsiTheme="minorHAnsi"/>
                <w:b/>
                <w:sz w:val="18"/>
                <w:szCs w:val="18"/>
              </w:rPr>
            </w:pPr>
            <w:r w:rsidRPr="00A11234">
              <w:rPr>
                <w:rFonts w:asciiTheme="minorHAnsi" w:hAnsiTheme="minorHAnsi"/>
                <w:b/>
                <w:sz w:val="18"/>
                <w:szCs w:val="18"/>
              </w:rPr>
              <w:t>Opis znaczenia k</w:t>
            </w:r>
            <w:r w:rsidR="008F4F2E" w:rsidRPr="00A11234">
              <w:rPr>
                <w:rFonts w:asciiTheme="minorHAnsi" w:hAnsiTheme="minorHAnsi"/>
                <w:b/>
                <w:sz w:val="18"/>
                <w:szCs w:val="18"/>
              </w:rPr>
              <w:t>ryterium</w:t>
            </w:r>
          </w:p>
        </w:tc>
      </w:tr>
      <w:tr w:rsidR="00AD68AC" w:rsidRPr="00A11234" w:rsidTr="00515FAE">
        <w:tc>
          <w:tcPr>
            <w:tcW w:w="14633" w:type="dxa"/>
            <w:gridSpan w:val="6"/>
            <w:shd w:val="clear" w:color="auto" w:fill="8DB3E2"/>
          </w:tcPr>
          <w:p w:rsidR="00AD68AC" w:rsidRPr="00A11234" w:rsidRDefault="00AD68AC" w:rsidP="00A82F1E">
            <w:pPr>
              <w:pStyle w:val="Akapitzlist"/>
              <w:spacing w:after="0" w:line="23" w:lineRule="atLeast"/>
              <w:ind w:left="0"/>
              <w:jc w:val="both"/>
              <w:rPr>
                <w:rFonts w:asciiTheme="minorHAnsi" w:hAnsiTheme="minorHAnsi"/>
                <w:b/>
                <w:sz w:val="18"/>
                <w:szCs w:val="18"/>
              </w:rPr>
            </w:pPr>
            <w:r w:rsidRPr="00A11234">
              <w:rPr>
                <w:rFonts w:asciiTheme="minorHAnsi" w:hAnsiTheme="minorHAnsi"/>
                <w:b/>
                <w:sz w:val="18"/>
                <w:szCs w:val="18"/>
              </w:rPr>
              <w:t>A. Kryteria Formalne</w:t>
            </w:r>
          </w:p>
        </w:tc>
      </w:tr>
      <w:tr w:rsidR="009523F8" w:rsidRPr="00A11234" w:rsidTr="00515FAE">
        <w:trPr>
          <w:trHeight w:val="1417"/>
        </w:trPr>
        <w:tc>
          <w:tcPr>
            <w:tcW w:w="851" w:type="dxa"/>
            <w:gridSpan w:val="2"/>
            <w:vAlign w:val="center"/>
          </w:tcPr>
          <w:p w:rsidR="009523F8" w:rsidRPr="00A11234" w:rsidRDefault="009523F8" w:rsidP="00A82F1E">
            <w:pPr>
              <w:spacing w:after="0" w:line="23" w:lineRule="atLeast"/>
              <w:jc w:val="center"/>
              <w:rPr>
                <w:rFonts w:asciiTheme="minorHAnsi" w:hAnsiTheme="minorHAnsi"/>
                <w:sz w:val="18"/>
                <w:szCs w:val="18"/>
              </w:rPr>
            </w:pPr>
            <w:r w:rsidRPr="00A11234">
              <w:rPr>
                <w:rFonts w:asciiTheme="minorHAnsi" w:hAnsiTheme="minorHAnsi"/>
                <w:sz w:val="18"/>
                <w:szCs w:val="18"/>
              </w:rPr>
              <w:t>A.</w:t>
            </w:r>
            <w:r w:rsidR="006713F3" w:rsidRPr="00A11234">
              <w:rPr>
                <w:rFonts w:asciiTheme="minorHAnsi" w:hAnsiTheme="minorHAnsi"/>
                <w:sz w:val="18"/>
                <w:szCs w:val="18"/>
              </w:rPr>
              <w:t>1</w:t>
            </w:r>
          </w:p>
        </w:tc>
        <w:tc>
          <w:tcPr>
            <w:tcW w:w="2268" w:type="dxa"/>
            <w:vAlign w:val="center"/>
          </w:tcPr>
          <w:p w:rsidR="009523F8" w:rsidRPr="00A11234" w:rsidRDefault="009523F8" w:rsidP="00A82F1E">
            <w:pPr>
              <w:spacing w:after="0" w:line="23" w:lineRule="atLeast"/>
              <w:jc w:val="center"/>
              <w:rPr>
                <w:rFonts w:asciiTheme="minorHAnsi" w:hAnsiTheme="minorHAnsi"/>
                <w:sz w:val="18"/>
                <w:szCs w:val="18"/>
              </w:rPr>
            </w:pPr>
            <w:r w:rsidRPr="00A11234">
              <w:rPr>
                <w:rFonts w:asciiTheme="minorHAnsi" w:hAnsiTheme="minorHAnsi"/>
                <w:sz w:val="18"/>
                <w:szCs w:val="18"/>
              </w:rPr>
              <w:t xml:space="preserve">Niepodleganie wykluczeniu </w:t>
            </w:r>
            <w:r w:rsidRPr="00A11234">
              <w:rPr>
                <w:rFonts w:asciiTheme="minorHAnsi" w:hAnsiTheme="minorHAnsi"/>
                <w:sz w:val="18"/>
                <w:szCs w:val="18"/>
              </w:rPr>
              <w:br/>
              <w:t>z możliwości otrzymania dofinansowania ze środków Unii Europejskiej</w:t>
            </w:r>
          </w:p>
        </w:tc>
        <w:tc>
          <w:tcPr>
            <w:tcW w:w="8891" w:type="dxa"/>
            <w:vAlign w:val="center"/>
          </w:tcPr>
          <w:p w:rsidR="00581F36" w:rsidRPr="00A11234" w:rsidRDefault="00581F36" w:rsidP="00A82F1E">
            <w:pPr>
              <w:spacing w:before="60" w:after="0" w:line="23" w:lineRule="atLeast"/>
              <w:jc w:val="both"/>
              <w:rPr>
                <w:rFonts w:asciiTheme="minorHAnsi" w:hAnsiTheme="minorHAnsi"/>
                <w:b/>
                <w:sz w:val="18"/>
                <w:szCs w:val="18"/>
                <w:u w:val="single"/>
              </w:rPr>
            </w:pPr>
            <w:r w:rsidRPr="00A11234">
              <w:rPr>
                <w:rFonts w:asciiTheme="minorHAnsi" w:hAnsiTheme="minorHAnsi"/>
                <w:b/>
                <w:sz w:val="18"/>
                <w:szCs w:val="18"/>
                <w:u w:val="single"/>
              </w:rPr>
              <w:t>Wykluczenie podmiotowe (dotyczące wnioskodawcy) i przedmiotowe (dotyczące przedmiotu projektu):</w:t>
            </w:r>
          </w:p>
          <w:p w:rsidR="00581F36" w:rsidRPr="00A11234" w:rsidRDefault="00581F36" w:rsidP="00A82F1E">
            <w:pPr>
              <w:spacing w:after="0" w:line="23" w:lineRule="atLeast"/>
              <w:jc w:val="both"/>
              <w:rPr>
                <w:rFonts w:asciiTheme="minorHAnsi" w:hAnsiTheme="minorHAnsi"/>
                <w:sz w:val="18"/>
                <w:szCs w:val="18"/>
              </w:rPr>
            </w:pPr>
            <w:r w:rsidRPr="00A11234">
              <w:rPr>
                <w:rFonts w:asciiTheme="minorHAnsi" w:hAnsiTheme="minorHAnsi"/>
                <w:sz w:val="18"/>
                <w:szCs w:val="18"/>
              </w:rPr>
              <w:t>Ocenie podlega</w:t>
            </w:r>
            <w:r w:rsidR="00347085" w:rsidRPr="00A11234">
              <w:rPr>
                <w:rFonts w:asciiTheme="minorHAnsi" w:hAnsiTheme="minorHAnsi"/>
                <w:sz w:val="18"/>
                <w:szCs w:val="18"/>
              </w:rPr>
              <w:t xml:space="preserve"> czy</w:t>
            </w:r>
            <w:r w:rsidRPr="00A11234">
              <w:rPr>
                <w:rFonts w:asciiTheme="minorHAnsi" w:hAnsiTheme="minorHAnsi"/>
                <w:sz w:val="18"/>
                <w:szCs w:val="18"/>
              </w:rPr>
              <w:t>:</w:t>
            </w:r>
          </w:p>
          <w:p w:rsidR="00581F36" w:rsidRPr="00A11234" w:rsidRDefault="00581F36" w:rsidP="00260B12">
            <w:pPr>
              <w:pStyle w:val="Akapitzlist"/>
              <w:numPr>
                <w:ilvl w:val="0"/>
                <w:numId w:val="2"/>
              </w:numPr>
              <w:spacing w:after="0" w:line="23" w:lineRule="atLeast"/>
              <w:ind w:left="279" w:hanging="284"/>
              <w:contextualSpacing w:val="0"/>
              <w:jc w:val="both"/>
              <w:rPr>
                <w:rFonts w:asciiTheme="minorHAnsi" w:hAnsiTheme="minorHAnsi"/>
                <w:sz w:val="18"/>
                <w:szCs w:val="18"/>
              </w:rPr>
            </w:pPr>
            <w:r w:rsidRPr="00A11234">
              <w:rPr>
                <w:rFonts w:asciiTheme="minorHAnsi" w:hAnsiTheme="minorHAnsi"/>
                <w:sz w:val="18"/>
                <w:szCs w:val="18"/>
              </w:rPr>
              <w:t>wnioskodawca oraz partnerzy (jeśli dotyczy)</w:t>
            </w:r>
            <w:r w:rsidR="008E7D46">
              <w:rPr>
                <w:rStyle w:val="Odwoanieprzypisudolnego"/>
                <w:rFonts w:asciiTheme="minorHAnsi" w:hAnsiTheme="minorHAnsi"/>
                <w:sz w:val="18"/>
                <w:szCs w:val="18"/>
              </w:rPr>
              <w:footnoteReference w:id="2"/>
            </w:r>
            <w:r w:rsidRPr="00A11234">
              <w:rPr>
                <w:rFonts w:asciiTheme="minorHAnsi" w:hAnsiTheme="minorHAnsi"/>
                <w:sz w:val="18"/>
                <w:szCs w:val="18"/>
              </w:rPr>
              <w:t xml:space="preserve"> </w:t>
            </w:r>
            <w:r w:rsidRPr="00A11234">
              <w:rPr>
                <w:rFonts w:asciiTheme="minorHAnsi" w:hAnsiTheme="minorHAnsi"/>
                <w:b/>
                <w:sz w:val="18"/>
                <w:szCs w:val="18"/>
              </w:rPr>
              <w:t>nie podlegają wykluczeniu</w:t>
            </w:r>
            <w:r w:rsidRPr="00A11234">
              <w:rPr>
                <w:rFonts w:asciiTheme="minorHAnsi" w:hAnsiTheme="minorHAnsi"/>
                <w:sz w:val="18"/>
                <w:szCs w:val="18"/>
              </w:rPr>
              <w:t xml:space="preserve"> z możliwości ubiegania się </w:t>
            </w:r>
            <w:r w:rsidR="00347085" w:rsidRPr="00A11234">
              <w:rPr>
                <w:rFonts w:asciiTheme="minorHAnsi" w:hAnsiTheme="minorHAnsi"/>
                <w:sz w:val="18"/>
                <w:szCs w:val="18"/>
              </w:rPr>
              <w:br/>
            </w:r>
            <w:r w:rsidRPr="00A11234">
              <w:rPr>
                <w:rFonts w:asciiTheme="minorHAnsi" w:hAnsiTheme="minorHAnsi"/>
                <w:sz w:val="18"/>
                <w:szCs w:val="18"/>
              </w:rPr>
              <w:t>o dofinansowanie oraz że nie są objęci zakazem dostępu do środków funduszy europejskich na podstawie:</w:t>
            </w:r>
          </w:p>
          <w:p w:rsidR="00581F36" w:rsidRPr="00A11234" w:rsidRDefault="00581F36" w:rsidP="00260B12">
            <w:pPr>
              <w:numPr>
                <w:ilvl w:val="0"/>
                <w:numId w:val="1"/>
              </w:numPr>
              <w:spacing w:after="0" w:line="23" w:lineRule="atLeast"/>
              <w:ind w:left="442" w:hanging="176"/>
              <w:jc w:val="both"/>
              <w:rPr>
                <w:rFonts w:asciiTheme="minorHAnsi" w:hAnsiTheme="minorHAnsi"/>
                <w:sz w:val="18"/>
                <w:szCs w:val="18"/>
              </w:rPr>
            </w:pPr>
            <w:r w:rsidRPr="00A11234">
              <w:rPr>
                <w:rFonts w:asciiTheme="minorHAnsi" w:hAnsiTheme="minorHAnsi"/>
                <w:sz w:val="18"/>
                <w:szCs w:val="18"/>
              </w:rPr>
              <w:t>art. 207 ust. 4 ustawy z dnia 27 sierpnia 2009 r. o finansach publicznych (Dz. U. z 2016 r. poz. 1870 ze zm.),</w:t>
            </w:r>
          </w:p>
          <w:p w:rsidR="00581F36" w:rsidRPr="00A11234" w:rsidRDefault="00581F36" w:rsidP="00260B12">
            <w:pPr>
              <w:numPr>
                <w:ilvl w:val="0"/>
                <w:numId w:val="1"/>
              </w:numPr>
              <w:spacing w:after="0" w:line="23" w:lineRule="atLeast"/>
              <w:ind w:left="442" w:hanging="176"/>
              <w:jc w:val="both"/>
              <w:rPr>
                <w:rFonts w:asciiTheme="minorHAnsi" w:hAnsiTheme="minorHAnsi"/>
                <w:sz w:val="18"/>
                <w:szCs w:val="18"/>
              </w:rPr>
            </w:pPr>
            <w:r w:rsidRPr="00A11234">
              <w:rPr>
                <w:rFonts w:asciiTheme="minorHAnsi" w:hAnsiTheme="minorHAnsi"/>
                <w:sz w:val="18"/>
                <w:szCs w:val="18"/>
              </w:rPr>
              <w:t>art. 12 ust. 1 pkt 1 ustawy z dnia 15 czerwca 2012 r. o skutkach powierzania wykonywania pracy cudzoziemcom przebywającym wbrew przepisom na terytorium Rzeczypospolitej Polskiej (Dz. U. z 2012 r. poz. 769),</w:t>
            </w:r>
          </w:p>
          <w:p w:rsidR="00581F36" w:rsidRPr="00A11234" w:rsidRDefault="00581F36" w:rsidP="00260B12">
            <w:pPr>
              <w:numPr>
                <w:ilvl w:val="0"/>
                <w:numId w:val="1"/>
              </w:numPr>
              <w:spacing w:after="0" w:line="23" w:lineRule="atLeast"/>
              <w:ind w:left="442" w:hanging="176"/>
              <w:jc w:val="both"/>
              <w:rPr>
                <w:rFonts w:asciiTheme="minorHAnsi" w:hAnsiTheme="minorHAnsi"/>
                <w:sz w:val="18"/>
                <w:szCs w:val="18"/>
              </w:rPr>
            </w:pPr>
            <w:r w:rsidRPr="00A11234">
              <w:rPr>
                <w:rFonts w:asciiTheme="minorHAnsi" w:hAnsiTheme="minorHAnsi"/>
                <w:sz w:val="18"/>
                <w:szCs w:val="18"/>
              </w:rPr>
              <w:t>art. 9 ust. 1 pkt 2a ustawy z dnia 28 października 2002 r. o odpowiedzialności podmiotów zbiorowych za czyny zabronione pod groźbą kary (Dz. U. z 2016 r. poz. 1541</w:t>
            </w:r>
            <w:r w:rsidR="007F7F19" w:rsidRPr="00A11234">
              <w:rPr>
                <w:rFonts w:asciiTheme="minorHAnsi" w:hAnsiTheme="minorHAnsi"/>
                <w:sz w:val="18"/>
                <w:szCs w:val="18"/>
              </w:rPr>
              <w:t>),</w:t>
            </w:r>
          </w:p>
          <w:p w:rsidR="00581F36" w:rsidRPr="00A11234" w:rsidRDefault="00581F36" w:rsidP="00260B12">
            <w:pPr>
              <w:pStyle w:val="Akapitzlist"/>
              <w:numPr>
                <w:ilvl w:val="0"/>
                <w:numId w:val="2"/>
              </w:numPr>
              <w:autoSpaceDE w:val="0"/>
              <w:autoSpaceDN w:val="0"/>
              <w:adjustRightInd w:val="0"/>
              <w:spacing w:after="0" w:line="23" w:lineRule="atLeast"/>
              <w:ind w:left="279" w:hanging="284"/>
              <w:contextualSpacing w:val="0"/>
              <w:jc w:val="both"/>
              <w:rPr>
                <w:rFonts w:asciiTheme="minorHAnsi" w:hAnsiTheme="minorHAnsi"/>
                <w:sz w:val="18"/>
                <w:szCs w:val="18"/>
              </w:rPr>
            </w:pPr>
            <w:r w:rsidRPr="00A11234">
              <w:rPr>
                <w:rFonts w:asciiTheme="minorHAnsi" w:hAnsiTheme="minorHAnsi"/>
                <w:sz w:val="18"/>
                <w:szCs w:val="18"/>
              </w:rPr>
              <w:t>na danym podmiocie nie ciąży obowiązek zwrotu pomocy publicznej, wynikający z decyzji Komisji Europejskiej uznającej taką pomoc za niezgodną z pr</w:t>
            </w:r>
            <w:r w:rsidR="007F7F19" w:rsidRPr="00A11234">
              <w:rPr>
                <w:rFonts w:asciiTheme="minorHAnsi" w:hAnsiTheme="minorHAnsi"/>
                <w:sz w:val="18"/>
                <w:szCs w:val="18"/>
              </w:rPr>
              <w:t>awem oraz z rynkiem wewnętrznym,</w:t>
            </w:r>
          </w:p>
          <w:p w:rsidR="00581F36" w:rsidRPr="00A11234" w:rsidRDefault="00581F36" w:rsidP="00260B12">
            <w:pPr>
              <w:pStyle w:val="Akapitzlist"/>
              <w:numPr>
                <w:ilvl w:val="0"/>
                <w:numId w:val="2"/>
              </w:numPr>
              <w:autoSpaceDE w:val="0"/>
              <w:autoSpaceDN w:val="0"/>
              <w:adjustRightInd w:val="0"/>
              <w:spacing w:after="0" w:line="23" w:lineRule="atLeast"/>
              <w:ind w:left="279" w:hanging="284"/>
              <w:contextualSpacing w:val="0"/>
              <w:jc w:val="both"/>
              <w:rPr>
                <w:rFonts w:asciiTheme="minorHAnsi" w:hAnsiTheme="minorHAnsi"/>
                <w:sz w:val="18"/>
                <w:szCs w:val="18"/>
              </w:rPr>
            </w:pPr>
            <w:r w:rsidRPr="00A11234">
              <w:rPr>
                <w:rFonts w:asciiTheme="minorHAnsi" w:hAnsiTheme="minorHAnsi"/>
                <w:sz w:val="18"/>
                <w:szCs w:val="18"/>
              </w:rPr>
              <w:t>dany podmiot nie jest przedsiębiorstwem w trudnej sytuacji w rozumieniu pkt 24 Wytycznych dotyczących pomocy państwa na ratowanie i restrukturyzację przedsiębiorstw niefinansowych znaj</w:t>
            </w:r>
            <w:r w:rsidR="007F7F19" w:rsidRPr="00A11234">
              <w:rPr>
                <w:rFonts w:asciiTheme="minorHAnsi" w:hAnsiTheme="minorHAnsi"/>
                <w:sz w:val="18"/>
                <w:szCs w:val="18"/>
              </w:rPr>
              <w:t>dujących się w trudnej sytuacji,</w:t>
            </w:r>
          </w:p>
          <w:p w:rsidR="00581F36" w:rsidRPr="00A11234" w:rsidRDefault="00581F36" w:rsidP="00260B12">
            <w:pPr>
              <w:pStyle w:val="Akapitzlist"/>
              <w:numPr>
                <w:ilvl w:val="0"/>
                <w:numId w:val="2"/>
              </w:numPr>
              <w:autoSpaceDE w:val="0"/>
              <w:autoSpaceDN w:val="0"/>
              <w:adjustRightInd w:val="0"/>
              <w:spacing w:after="0" w:line="23" w:lineRule="atLeast"/>
              <w:ind w:left="279" w:hanging="284"/>
              <w:contextualSpacing w:val="0"/>
              <w:jc w:val="both"/>
              <w:rPr>
                <w:rFonts w:asciiTheme="minorHAnsi" w:hAnsiTheme="minorHAnsi"/>
                <w:sz w:val="18"/>
                <w:szCs w:val="18"/>
              </w:rPr>
            </w:pPr>
            <w:r w:rsidRPr="00A11234">
              <w:rPr>
                <w:rFonts w:asciiTheme="minorHAnsi" w:hAnsiTheme="minorHAnsi"/>
                <w:sz w:val="18"/>
                <w:szCs w:val="18"/>
              </w:rPr>
              <w:t xml:space="preserve">przedmiot realizacji projektu nie dotyczy rodzajów działalności wykluczonych z możliwości uzyskania pomocy </w:t>
            </w:r>
            <w:r w:rsidRPr="00A11234">
              <w:rPr>
                <w:rFonts w:asciiTheme="minorHAnsi" w:hAnsiTheme="minorHAnsi"/>
                <w:sz w:val="18"/>
                <w:szCs w:val="18"/>
              </w:rPr>
              <w:lastRenderedPageBreak/>
              <w:t>finansowej, o których mowa:</w:t>
            </w:r>
          </w:p>
          <w:p w:rsidR="00732BD2" w:rsidRPr="00A11234" w:rsidRDefault="00D743D6" w:rsidP="00260B12">
            <w:pPr>
              <w:numPr>
                <w:ilvl w:val="0"/>
                <w:numId w:val="8"/>
              </w:numPr>
              <w:autoSpaceDE w:val="0"/>
              <w:autoSpaceDN w:val="0"/>
              <w:adjustRightInd w:val="0"/>
              <w:spacing w:after="0" w:line="23" w:lineRule="atLeast"/>
              <w:ind w:left="442" w:hanging="176"/>
              <w:jc w:val="both"/>
              <w:rPr>
                <w:rFonts w:asciiTheme="minorHAnsi" w:hAnsiTheme="minorHAnsi"/>
                <w:sz w:val="18"/>
                <w:szCs w:val="18"/>
              </w:rPr>
            </w:pPr>
            <w:r w:rsidRPr="00A11234">
              <w:rPr>
                <w:rFonts w:asciiTheme="minorHAnsi" w:hAnsiTheme="minorHAnsi"/>
                <w:sz w:val="18"/>
                <w:szCs w:val="18"/>
              </w:rPr>
              <w:t>w art. 1 Rozporządzenia Komisji</w:t>
            </w:r>
            <w:r w:rsidR="00581F36" w:rsidRPr="00A11234">
              <w:rPr>
                <w:rFonts w:asciiTheme="minorHAnsi" w:hAnsiTheme="minorHAnsi"/>
                <w:sz w:val="18"/>
                <w:szCs w:val="18"/>
              </w:rPr>
              <w:t xml:space="preserve"> (UE) Nr 651/2014 z dnia 17 czerwca 2014 r. uznającego niektóre rodzaje pomocy za zgodne z rynkiem wewnętrznym w zastosowaniu art. 107 i 108 Traktatu) (Dz. Urz. UE L 187 z 26.06.2014</w:t>
            </w:r>
            <w:r w:rsidR="00E97D8F" w:rsidRPr="00A11234">
              <w:rPr>
                <w:rFonts w:asciiTheme="minorHAnsi" w:hAnsiTheme="minorHAnsi"/>
                <w:sz w:val="18"/>
                <w:szCs w:val="18"/>
              </w:rPr>
              <w:t xml:space="preserve"> ze zm.</w:t>
            </w:r>
            <w:r w:rsidR="00A97CB5" w:rsidRPr="00A11234">
              <w:rPr>
                <w:rFonts w:asciiTheme="minorHAnsi" w:hAnsiTheme="minorHAnsi"/>
                <w:sz w:val="18"/>
                <w:szCs w:val="18"/>
              </w:rPr>
              <w:t>)</w:t>
            </w:r>
            <w:r w:rsidR="0045628D" w:rsidRPr="00A11234">
              <w:rPr>
                <w:rFonts w:asciiTheme="minorHAnsi" w:hAnsiTheme="minorHAnsi"/>
                <w:sz w:val="18"/>
                <w:szCs w:val="18"/>
              </w:rPr>
              <w:t xml:space="preserve"> (</w:t>
            </w:r>
            <w:r w:rsidR="005A7053" w:rsidRPr="00A11234">
              <w:rPr>
                <w:rFonts w:asciiTheme="minorHAnsi" w:hAnsiTheme="minorHAnsi"/>
                <w:sz w:val="18"/>
                <w:szCs w:val="18"/>
              </w:rPr>
              <w:t>dalej: r</w:t>
            </w:r>
            <w:r w:rsidR="00A97CB5" w:rsidRPr="00A11234">
              <w:rPr>
                <w:rFonts w:asciiTheme="minorHAnsi" w:hAnsiTheme="minorHAnsi"/>
                <w:sz w:val="18"/>
                <w:szCs w:val="18"/>
              </w:rPr>
              <w:t xml:space="preserve">ozporządzenie </w:t>
            </w:r>
            <w:r w:rsidR="0045628D" w:rsidRPr="00A11234">
              <w:rPr>
                <w:rFonts w:asciiTheme="minorHAnsi" w:hAnsiTheme="minorHAnsi"/>
                <w:sz w:val="18"/>
                <w:szCs w:val="18"/>
              </w:rPr>
              <w:t>KE nr 651/2014),</w:t>
            </w:r>
          </w:p>
          <w:p w:rsidR="00732BD2" w:rsidRPr="00A11234" w:rsidRDefault="00581F36" w:rsidP="00260B12">
            <w:pPr>
              <w:numPr>
                <w:ilvl w:val="0"/>
                <w:numId w:val="8"/>
              </w:numPr>
              <w:autoSpaceDE w:val="0"/>
              <w:autoSpaceDN w:val="0"/>
              <w:adjustRightInd w:val="0"/>
              <w:spacing w:after="0" w:line="23" w:lineRule="atLeast"/>
              <w:ind w:left="442" w:hanging="176"/>
              <w:jc w:val="both"/>
              <w:rPr>
                <w:rFonts w:asciiTheme="minorHAnsi" w:hAnsiTheme="minorHAnsi"/>
                <w:sz w:val="18"/>
                <w:szCs w:val="18"/>
              </w:rPr>
            </w:pPr>
            <w:r w:rsidRPr="00A11234">
              <w:rPr>
                <w:rFonts w:asciiTheme="minorHAnsi" w:hAnsiTheme="minorHAnsi"/>
                <w:sz w:val="18"/>
                <w:szCs w:val="18"/>
              </w:rPr>
              <w:t xml:space="preserve">w art. 1 rozporządzenia Komisji (UE) </w:t>
            </w:r>
            <w:r w:rsidR="00FA5F6D">
              <w:rPr>
                <w:rFonts w:asciiTheme="minorHAnsi" w:hAnsiTheme="minorHAnsi"/>
                <w:sz w:val="18"/>
                <w:szCs w:val="18"/>
              </w:rPr>
              <w:t>N</w:t>
            </w:r>
            <w:r w:rsidRPr="00A11234">
              <w:rPr>
                <w:rFonts w:asciiTheme="minorHAnsi" w:hAnsiTheme="minorHAnsi"/>
                <w:sz w:val="18"/>
                <w:szCs w:val="18"/>
              </w:rPr>
              <w:t>r 1407/2013 z dnia 18 grudnia 2013 r. w sprawie stosowania art. 107 i 108 Traktatu o funkcjonowaniu Unii Europejskiej do pomocy de minimis (Dz.</w:t>
            </w:r>
            <w:r w:rsidR="0045628D" w:rsidRPr="00A11234">
              <w:rPr>
                <w:rFonts w:asciiTheme="minorHAnsi" w:hAnsiTheme="minorHAnsi"/>
                <w:sz w:val="18"/>
                <w:szCs w:val="18"/>
              </w:rPr>
              <w:t xml:space="preserve"> Urz. UE L 352 z 24.12.2013 r.)</w:t>
            </w:r>
            <w:r w:rsidR="005A7053" w:rsidRPr="00A11234">
              <w:rPr>
                <w:rFonts w:asciiTheme="minorHAnsi" w:hAnsiTheme="minorHAnsi"/>
                <w:sz w:val="18"/>
                <w:szCs w:val="18"/>
              </w:rPr>
              <w:t xml:space="preserve"> (dalej: r</w:t>
            </w:r>
            <w:r w:rsidR="0045628D" w:rsidRPr="00A11234">
              <w:rPr>
                <w:rFonts w:asciiTheme="minorHAnsi" w:hAnsiTheme="minorHAnsi"/>
                <w:sz w:val="18"/>
                <w:szCs w:val="18"/>
              </w:rPr>
              <w:t>ozporządzenie KE nr 1407/2013),</w:t>
            </w:r>
          </w:p>
          <w:p w:rsidR="00581F36" w:rsidRPr="00A11234" w:rsidRDefault="00581F36" w:rsidP="00260B12">
            <w:pPr>
              <w:numPr>
                <w:ilvl w:val="0"/>
                <w:numId w:val="8"/>
              </w:numPr>
              <w:autoSpaceDE w:val="0"/>
              <w:autoSpaceDN w:val="0"/>
              <w:adjustRightInd w:val="0"/>
              <w:spacing w:after="0" w:line="23" w:lineRule="atLeast"/>
              <w:ind w:left="442" w:hanging="176"/>
              <w:jc w:val="both"/>
              <w:rPr>
                <w:rFonts w:asciiTheme="minorHAnsi" w:hAnsiTheme="minorHAnsi"/>
                <w:sz w:val="18"/>
                <w:szCs w:val="18"/>
              </w:rPr>
            </w:pPr>
            <w:r w:rsidRPr="00A11234">
              <w:rPr>
                <w:rFonts w:asciiTheme="minorHAnsi" w:hAnsiTheme="minorHAnsi"/>
                <w:sz w:val="18"/>
                <w:szCs w:val="18"/>
              </w:rPr>
              <w:t>w art. 3 ust. 3 Rozporządzenia  P</w:t>
            </w:r>
            <w:r w:rsidR="00FA5F6D">
              <w:rPr>
                <w:rFonts w:asciiTheme="minorHAnsi" w:hAnsiTheme="minorHAnsi"/>
                <w:sz w:val="18"/>
                <w:szCs w:val="18"/>
              </w:rPr>
              <w:t xml:space="preserve">arlamentu </w:t>
            </w:r>
            <w:r w:rsidRPr="00A11234">
              <w:rPr>
                <w:rFonts w:asciiTheme="minorHAnsi" w:hAnsiTheme="minorHAnsi"/>
                <w:sz w:val="18"/>
                <w:szCs w:val="18"/>
              </w:rPr>
              <w:t>E</w:t>
            </w:r>
            <w:r w:rsidR="00FA5F6D">
              <w:rPr>
                <w:rFonts w:asciiTheme="minorHAnsi" w:hAnsiTheme="minorHAnsi"/>
                <w:sz w:val="18"/>
                <w:szCs w:val="18"/>
              </w:rPr>
              <w:t>uropejskiego</w:t>
            </w:r>
            <w:r w:rsidRPr="00A11234">
              <w:rPr>
                <w:rFonts w:asciiTheme="minorHAnsi" w:hAnsiTheme="minorHAnsi"/>
                <w:sz w:val="18"/>
                <w:szCs w:val="18"/>
              </w:rPr>
              <w:t xml:space="preserve"> i Rady (UE) N</w:t>
            </w:r>
            <w:r w:rsidR="00FA5F6D">
              <w:rPr>
                <w:rFonts w:asciiTheme="minorHAnsi" w:hAnsiTheme="minorHAnsi"/>
                <w:sz w:val="18"/>
                <w:szCs w:val="18"/>
              </w:rPr>
              <w:t>r</w:t>
            </w:r>
            <w:r w:rsidRPr="00A11234">
              <w:rPr>
                <w:rFonts w:asciiTheme="minorHAnsi" w:hAnsiTheme="minorHAnsi"/>
                <w:sz w:val="18"/>
                <w:szCs w:val="18"/>
              </w:rPr>
              <w:t xml:space="preserve"> 1301/2013 z dnia 17 grudnia 2013 r. w sprawie Europejskiego Funduszu Rozwoju Regionalnego i przepisów szczególnych dotyczących celu „Inwestycje na rzecz wzrostu i zatrudnienia” oraz w sprawie uchylenia ro</w:t>
            </w:r>
            <w:r w:rsidR="007F7F19" w:rsidRPr="00A11234">
              <w:rPr>
                <w:rFonts w:asciiTheme="minorHAnsi" w:hAnsiTheme="minorHAnsi"/>
                <w:sz w:val="18"/>
                <w:szCs w:val="18"/>
              </w:rPr>
              <w:t>zporządzenia (WE) nr 1080/2006)</w:t>
            </w:r>
            <w:r w:rsidR="00FA5F6D">
              <w:rPr>
                <w:rFonts w:asciiTheme="minorHAnsi" w:hAnsiTheme="minorHAnsi"/>
                <w:sz w:val="18"/>
                <w:szCs w:val="18"/>
              </w:rPr>
              <w:t xml:space="preserve"> (Dz. Urz. UE L 347 z 20.12.2013)</w:t>
            </w:r>
            <w:r w:rsidR="007F7F19" w:rsidRPr="00A11234">
              <w:rPr>
                <w:rFonts w:asciiTheme="minorHAnsi" w:hAnsiTheme="minorHAnsi"/>
                <w:sz w:val="18"/>
                <w:szCs w:val="18"/>
              </w:rPr>
              <w:t>,</w:t>
            </w:r>
          </w:p>
          <w:p w:rsidR="007F7F19" w:rsidRPr="00A11234" w:rsidRDefault="00581F36" w:rsidP="00260B12">
            <w:pPr>
              <w:pStyle w:val="Akapitzlist"/>
              <w:numPr>
                <w:ilvl w:val="0"/>
                <w:numId w:val="2"/>
              </w:numPr>
              <w:autoSpaceDE w:val="0"/>
              <w:autoSpaceDN w:val="0"/>
              <w:adjustRightInd w:val="0"/>
              <w:spacing w:after="0" w:line="23" w:lineRule="atLeast"/>
              <w:ind w:left="279" w:hanging="284"/>
              <w:contextualSpacing w:val="0"/>
              <w:jc w:val="both"/>
              <w:rPr>
                <w:rFonts w:asciiTheme="minorHAnsi" w:hAnsiTheme="minorHAnsi"/>
                <w:sz w:val="18"/>
                <w:szCs w:val="18"/>
              </w:rPr>
            </w:pPr>
            <w:r w:rsidRPr="00A11234">
              <w:rPr>
                <w:rFonts w:asciiTheme="minorHAnsi" w:hAnsiTheme="minorHAnsi"/>
                <w:sz w:val="18"/>
                <w:szCs w:val="18"/>
              </w:rPr>
              <w:t>projekt nie został zakończony przed złożeniem wniosku o dofinansowanie projektu zgodnie z art. 65 ust. 6 rozporządzenia nr 1303/2013</w:t>
            </w:r>
            <w:r w:rsidRPr="00A11234">
              <w:rPr>
                <w:rFonts w:asciiTheme="minorHAnsi" w:hAnsiTheme="minorHAnsi"/>
                <w:sz w:val="18"/>
                <w:szCs w:val="18"/>
                <w:vertAlign w:val="superscript"/>
              </w:rPr>
              <w:footnoteReference w:id="3"/>
            </w:r>
            <w:r w:rsidRPr="00A11234">
              <w:rPr>
                <w:rFonts w:asciiTheme="minorHAnsi" w:hAnsiTheme="minorHAnsi"/>
                <w:sz w:val="18"/>
                <w:szCs w:val="18"/>
              </w:rPr>
              <w:t>, co oznacza że nie został on fizycznie ukończony lub w pełni wdrożony przed złożeniem wniosku o dofinansowanie projektu w ramach RPO WK-P 2014-2020, niezależnie od tego czy wszystkie powiązane z nim płatności zost</w:t>
            </w:r>
            <w:r w:rsidR="007F7F19" w:rsidRPr="00A11234">
              <w:rPr>
                <w:rFonts w:asciiTheme="minorHAnsi" w:hAnsiTheme="minorHAnsi"/>
                <w:sz w:val="18"/>
                <w:szCs w:val="18"/>
              </w:rPr>
              <w:t>ały dokonane przez Beneficjenta,</w:t>
            </w:r>
            <w:r w:rsidRPr="00A11234">
              <w:rPr>
                <w:rFonts w:asciiTheme="minorHAnsi" w:hAnsiTheme="minorHAnsi"/>
                <w:sz w:val="18"/>
                <w:szCs w:val="18"/>
              </w:rPr>
              <w:t xml:space="preserve"> </w:t>
            </w:r>
          </w:p>
          <w:p w:rsidR="009523F8" w:rsidRDefault="00581F36" w:rsidP="00260B12">
            <w:pPr>
              <w:pStyle w:val="Akapitzlist"/>
              <w:numPr>
                <w:ilvl w:val="0"/>
                <w:numId w:val="2"/>
              </w:numPr>
              <w:autoSpaceDE w:val="0"/>
              <w:autoSpaceDN w:val="0"/>
              <w:adjustRightInd w:val="0"/>
              <w:spacing w:after="60" w:line="23" w:lineRule="atLeast"/>
              <w:ind w:left="278" w:hanging="284"/>
              <w:contextualSpacing w:val="0"/>
              <w:jc w:val="both"/>
              <w:rPr>
                <w:rFonts w:asciiTheme="minorHAnsi" w:hAnsiTheme="minorHAnsi"/>
                <w:sz w:val="18"/>
                <w:szCs w:val="18"/>
              </w:rPr>
            </w:pPr>
            <w:r w:rsidRPr="00A11234">
              <w:rPr>
                <w:rFonts w:asciiTheme="minorHAnsi" w:hAnsiTheme="minorHAnsi"/>
                <w:sz w:val="18"/>
                <w:szCs w:val="18"/>
              </w:rPr>
              <w:t>projekt nie obejmuje przedsięwzięć, które zostały o</w:t>
            </w:r>
            <w:r w:rsidR="00CA3238" w:rsidRPr="00A11234">
              <w:rPr>
                <w:rFonts w:asciiTheme="minorHAnsi" w:hAnsiTheme="minorHAnsi"/>
                <w:sz w:val="18"/>
                <w:szCs w:val="18"/>
              </w:rPr>
              <w:t xml:space="preserve">bjęte lub powinny zostać objęte </w:t>
            </w:r>
            <w:r w:rsidRPr="00A11234">
              <w:rPr>
                <w:rFonts w:asciiTheme="minorHAnsi" w:hAnsiTheme="minorHAnsi"/>
                <w:sz w:val="18"/>
                <w:szCs w:val="18"/>
              </w:rPr>
              <w:t xml:space="preserve">procedurą odzyskiwania </w:t>
            </w:r>
            <w:r w:rsidR="00347085" w:rsidRPr="00A11234">
              <w:rPr>
                <w:rFonts w:asciiTheme="minorHAnsi" w:hAnsiTheme="minorHAnsi"/>
                <w:sz w:val="18"/>
                <w:szCs w:val="18"/>
              </w:rPr>
              <w:br/>
            </w:r>
            <w:r w:rsidRPr="00A11234">
              <w:rPr>
                <w:rFonts w:asciiTheme="minorHAnsi" w:hAnsiTheme="minorHAnsi"/>
                <w:sz w:val="18"/>
                <w:szCs w:val="18"/>
              </w:rPr>
              <w:t>(w rozumieniu art. 71 rozporządzenia 1303/2013)</w:t>
            </w:r>
            <w:r w:rsidRPr="00A11234">
              <w:rPr>
                <w:rFonts w:asciiTheme="minorHAnsi" w:hAnsiTheme="minorHAnsi"/>
                <w:sz w:val="18"/>
                <w:szCs w:val="18"/>
              </w:rPr>
              <w:footnoteReference w:id="4"/>
            </w:r>
            <w:r w:rsidRPr="00A11234">
              <w:rPr>
                <w:rFonts w:asciiTheme="minorHAnsi" w:hAnsiTheme="minorHAnsi"/>
                <w:sz w:val="18"/>
                <w:szCs w:val="18"/>
              </w:rPr>
              <w:t xml:space="preserve"> w następstwie przeniesienia działalności produkcyjnej poza obszar objęty programem zgodnie z art. 125 ust. 3 lit. f) rozporządzenia 1303/2013</w:t>
            </w:r>
            <w:r w:rsidR="007F7F19" w:rsidRPr="00A11234">
              <w:rPr>
                <w:rFonts w:asciiTheme="minorHAnsi" w:hAnsiTheme="minorHAnsi"/>
                <w:sz w:val="18"/>
                <w:szCs w:val="18"/>
              </w:rPr>
              <w:t>.</w:t>
            </w:r>
          </w:p>
          <w:p w:rsidR="003D32C3" w:rsidRPr="003D32C3" w:rsidRDefault="003D32C3" w:rsidP="003D32C3">
            <w:pPr>
              <w:autoSpaceDE w:val="0"/>
              <w:autoSpaceDN w:val="0"/>
              <w:adjustRightInd w:val="0"/>
              <w:spacing w:after="60" w:line="23" w:lineRule="atLeast"/>
              <w:ind w:left="-6"/>
              <w:jc w:val="both"/>
              <w:rPr>
                <w:rFonts w:asciiTheme="minorHAnsi" w:hAnsiTheme="minorHAnsi"/>
                <w:sz w:val="18"/>
                <w:szCs w:val="18"/>
              </w:rPr>
            </w:pPr>
            <w:r>
              <w:rPr>
                <w:rFonts w:asciiTheme="minorHAnsi" w:hAnsiTheme="minorHAnsi"/>
                <w:sz w:val="18"/>
                <w:szCs w:val="18"/>
              </w:rPr>
              <w:t>Wnioskodawca oświadczył, że w</w:t>
            </w:r>
            <w:r w:rsidR="00FA5F6D">
              <w:rPr>
                <w:rFonts w:asciiTheme="minorHAnsi" w:hAnsiTheme="minorHAnsi"/>
                <w:sz w:val="18"/>
                <w:szCs w:val="18"/>
              </w:rPr>
              <w:t>yżej wymienione</w:t>
            </w:r>
            <w:r>
              <w:rPr>
                <w:rFonts w:asciiTheme="minorHAnsi" w:hAnsiTheme="minorHAnsi"/>
                <w:sz w:val="18"/>
                <w:szCs w:val="18"/>
              </w:rPr>
              <w:t xml:space="preserve"> elementy zostaną zweryfikowane u grantobiorców. </w:t>
            </w:r>
          </w:p>
          <w:p w:rsidR="003F60E1" w:rsidRPr="003F60E1" w:rsidRDefault="003F60E1" w:rsidP="003F60E1">
            <w:pPr>
              <w:autoSpaceDE w:val="0"/>
              <w:autoSpaceDN w:val="0"/>
              <w:adjustRightInd w:val="0"/>
              <w:spacing w:after="60" w:line="23" w:lineRule="atLeast"/>
              <w:ind w:left="-6"/>
              <w:jc w:val="both"/>
              <w:rPr>
                <w:sz w:val="18"/>
                <w:szCs w:val="18"/>
              </w:rPr>
            </w:pPr>
            <w:r w:rsidRPr="003F60E1">
              <w:rPr>
                <w:sz w:val="18"/>
                <w:szCs w:val="18"/>
              </w:rPr>
              <w:t>Projekt nie podlega poprawie w zakresie spełnienia kryterium.</w:t>
            </w:r>
          </w:p>
        </w:tc>
        <w:tc>
          <w:tcPr>
            <w:tcW w:w="2623" w:type="dxa"/>
            <w:gridSpan w:val="2"/>
            <w:vAlign w:val="center"/>
          </w:tcPr>
          <w:p w:rsidR="009523F8" w:rsidRPr="00A11234" w:rsidRDefault="009523F8" w:rsidP="00A82F1E">
            <w:pPr>
              <w:spacing w:after="0" w:line="23" w:lineRule="atLeast"/>
              <w:jc w:val="center"/>
              <w:rPr>
                <w:rFonts w:asciiTheme="minorHAnsi" w:hAnsiTheme="minorHAnsi"/>
                <w:sz w:val="18"/>
                <w:szCs w:val="18"/>
              </w:rPr>
            </w:pPr>
            <w:r w:rsidRPr="00A11234">
              <w:rPr>
                <w:rFonts w:asciiTheme="minorHAnsi" w:hAnsiTheme="minorHAnsi"/>
                <w:sz w:val="18"/>
                <w:szCs w:val="18"/>
              </w:rPr>
              <w:lastRenderedPageBreak/>
              <w:t xml:space="preserve">Tak/nie </w:t>
            </w:r>
            <w:r w:rsidRPr="00A11234">
              <w:rPr>
                <w:rFonts w:asciiTheme="minorHAnsi" w:hAnsiTheme="minorHAnsi"/>
                <w:sz w:val="18"/>
                <w:szCs w:val="18"/>
              </w:rPr>
              <w:br/>
              <w:t>(niespełnienie kryterium oznacza odrzucenie wniosku)</w:t>
            </w:r>
          </w:p>
        </w:tc>
      </w:tr>
      <w:tr w:rsidR="009523F8" w:rsidRPr="00A11234" w:rsidTr="00515FAE">
        <w:trPr>
          <w:trHeight w:val="809"/>
        </w:trPr>
        <w:tc>
          <w:tcPr>
            <w:tcW w:w="851" w:type="dxa"/>
            <w:gridSpan w:val="2"/>
            <w:vAlign w:val="center"/>
          </w:tcPr>
          <w:p w:rsidR="009523F8" w:rsidRPr="00A11234" w:rsidRDefault="006713F3" w:rsidP="00282194">
            <w:pPr>
              <w:spacing w:after="0" w:line="23" w:lineRule="atLeast"/>
              <w:jc w:val="center"/>
              <w:rPr>
                <w:rFonts w:asciiTheme="minorHAnsi" w:hAnsiTheme="minorHAnsi"/>
                <w:sz w:val="18"/>
                <w:szCs w:val="18"/>
              </w:rPr>
            </w:pPr>
            <w:r w:rsidRPr="00A11234">
              <w:rPr>
                <w:rFonts w:asciiTheme="minorHAnsi" w:hAnsiTheme="minorHAnsi"/>
                <w:sz w:val="18"/>
                <w:szCs w:val="18"/>
              </w:rPr>
              <w:lastRenderedPageBreak/>
              <w:t>A.</w:t>
            </w:r>
            <w:r w:rsidR="00282194" w:rsidRPr="00A11234">
              <w:rPr>
                <w:rFonts w:asciiTheme="minorHAnsi" w:hAnsiTheme="minorHAnsi"/>
                <w:sz w:val="18"/>
                <w:szCs w:val="18"/>
              </w:rPr>
              <w:t>2</w:t>
            </w:r>
          </w:p>
        </w:tc>
        <w:tc>
          <w:tcPr>
            <w:tcW w:w="2268" w:type="dxa"/>
            <w:vAlign w:val="center"/>
          </w:tcPr>
          <w:p w:rsidR="009523F8" w:rsidRPr="00A11234" w:rsidRDefault="009523F8" w:rsidP="00A82F1E">
            <w:pPr>
              <w:spacing w:after="0" w:line="23" w:lineRule="atLeast"/>
              <w:jc w:val="center"/>
              <w:rPr>
                <w:rFonts w:asciiTheme="minorHAnsi" w:hAnsiTheme="minorHAnsi"/>
                <w:sz w:val="18"/>
                <w:szCs w:val="18"/>
              </w:rPr>
            </w:pPr>
            <w:r w:rsidRPr="00A11234">
              <w:rPr>
                <w:rFonts w:asciiTheme="minorHAnsi" w:hAnsiTheme="minorHAnsi"/>
                <w:sz w:val="18"/>
                <w:szCs w:val="18"/>
              </w:rPr>
              <w:t>Miejsce realizacji projektu</w:t>
            </w:r>
          </w:p>
        </w:tc>
        <w:tc>
          <w:tcPr>
            <w:tcW w:w="8891" w:type="dxa"/>
            <w:vAlign w:val="center"/>
          </w:tcPr>
          <w:p w:rsidR="001F452B" w:rsidRPr="00A11234" w:rsidRDefault="009523F8" w:rsidP="003F60E1">
            <w:pPr>
              <w:spacing w:before="60" w:after="60" w:line="23" w:lineRule="atLeast"/>
              <w:jc w:val="both"/>
              <w:rPr>
                <w:rFonts w:asciiTheme="minorHAnsi" w:hAnsiTheme="minorHAnsi"/>
                <w:sz w:val="18"/>
                <w:szCs w:val="18"/>
              </w:rPr>
            </w:pPr>
            <w:r w:rsidRPr="00A11234">
              <w:rPr>
                <w:rFonts w:asciiTheme="minorHAnsi" w:hAnsiTheme="minorHAnsi"/>
                <w:sz w:val="18"/>
                <w:szCs w:val="18"/>
              </w:rPr>
              <w:t>Ocenie podlega</w:t>
            </w:r>
            <w:r w:rsidR="00E51DE7" w:rsidRPr="00A11234">
              <w:rPr>
                <w:rFonts w:asciiTheme="minorHAnsi" w:hAnsiTheme="minorHAnsi"/>
                <w:sz w:val="18"/>
                <w:szCs w:val="18"/>
              </w:rPr>
              <w:t>,</w:t>
            </w:r>
            <w:r w:rsidRPr="00A11234">
              <w:rPr>
                <w:rFonts w:asciiTheme="minorHAnsi" w:hAnsiTheme="minorHAnsi"/>
                <w:sz w:val="18"/>
                <w:szCs w:val="18"/>
              </w:rPr>
              <w:t xml:space="preserve"> czy projekt </w:t>
            </w:r>
            <w:r w:rsidR="00FA5F6D" w:rsidRPr="00FA5F6D">
              <w:rPr>
                <w:rFonts w:asciiTheme="minorHAnsi" w:hAnsiTheme="minorHAnsi"/>
                <w:sz w:val="18"/>
                <w:szCs w:val="18"/>
              </w:rPr>
              <w:t xml:space="preserve">jest/będzie </w:t>
            </w:r>
            <w:r w:rsidRPr="00A11234">
              <w:rPr>
                <w:rFonts w:asciiTheme="minorHAnsi" w:hAnsiTheme="minorHAnsi"/>
                <w:sz w:val="18"/>
                <w:szCs w:val="18"/>
              </w:rPr>
              <w:t>realizowany na terytorium województwa kujawsko-pomorskiego</w:t>
            </w:r>
            <w:r w:rsidR="00295B57" w:rsidRPr="00A11234">
              <w:rPr>
                <w:rFonts w:asciiTheme="minorHAnsi" w:hAnsiTheme="minorHAnsi"/>
                <w:sz w:val="18"/>
                <w:szCs w:val="18"/>
              </w:rPr>
              <w:t xml:space="preserve"> </w:t>
            </w:r>
            <w:r w:rsidR="00267672" w:rsidRPr="00A11234">
              <w:rPr>
                <w:rFonts w:asciiTheme="minorHAnsi" w:hAnsiTheme="minorHAnsi"/>
                <w:sz w:val="18"/>
                <w:szCs w:val="18"/>
              </w:rPr>
              <w:br/>
            </w:r>
            <w:r w:rsidR="00295B57" w:rsidRPr="00A11234">
              <w:rPr>
                <w:rFonts w:asciiTheme="minorHAnsi" w:hAnsiTheme="minorHAnsi"/>
                <w:sz w:val="18"/>
                <w:szCs w:val="18"/>
              </w:rPr>
              <w:t xml:space="preserve">w rozumieniu </w:t>
            </w:r>
            <w:r w:rsidRPr="00A11234">
              <w:rPr>
                <w:rFonts w:asciiTheme="minorHAnsi" w:hAnsiTheme="minorHAnsi"/>
                <w:sz w:val="18"/>
                <w:szCs w:val="18"/>
              </w:rPr>
              <w:t>art. 70 rozporządzenia 1303/2013</w:t>
            </w:r>
            <w:r w:rsidR="00FB07B7" w:rsidRPr="00A11234">
              <w:rPr>
                <w:rStyle w:val="Odwoanieprzypisudolnego"/>
                <w:rFonts w:asciiTheme="minorHAnsi" w:hAnsiTheme="minorHAnsi"/>
                <w:sz w:val="18"/>
                <w:szCs w:val="18"/>
              </w:rPr>
              <w:footnoteReference w:id="5"/>
            </w:r>
            <w:r w:rsidRPr="00A11234">
              <w:rPr>
                <w:rFonts w:asciiTheme="minorHAnsi" w:hAnsiTheme="minorHAnsi"/>
                <w:sz w:val="18"/>
                <w:szCs w:val="18"/>
              </w:rPr>
              <w:t>.</w:t>
            </w:r>
          </w:p>
          <w:p w:rsidR="00B96D71" w:rsidRPr="00A11234" w:rsidRDefault="00B96D71" w:rsidP="003F60E1">
            <w:pPr>
              <w:autoSpaceDE w:val="0"/>
              <w:autoSpaceDN w:val="0"/>
              <w:adjustRightInd w:val="0"/>
              <w:spacing w:after="0" w:line="240" w:lineRule="auto"/>
              <w:jc w:val="both"/>
              <w:rPr>
                <w:rFonts w:asciiTheme="minorHAnsi" w:eastAsiaTheme="minorEastAsia" w:hAnsiTheme="minorHAnsi"/>
                <w:sz w:val="18"/>
                <w:szCs w:val="18"/>
              </w:rPr>
            </w:pPr>
            <w:r w:rsidRPr="00A11234">
              <w:rPr>
                <w:rFonts w:asciiTheme="minorHAnsi" w:eastAsiaTheme="minorEastAsia" w:hAnsiTheme="minorHAnsi"/>
                <w:sz w:val="18"/>
                <w:szCs w:val="18"/>
              </w:rPr>
              <w:t>Wnioskodawca oświadczył, że grantobiorcy, którym udzieli wsparcia, na moment podpisania umowy o powierzenie grantu będą posiadać na terenie województwa kujawsko-pomorskiego siedzibę/oddział</w:t>
            </w:r>
            <w:r w:rsidR="00FA5F6D">
              <w:rPr>
                <w:rFonts w:asciiTheme="minorHAnsi" w:eastAsiaTheme="minorEastAsia" w:hAnsiTheme="minorHAnsi"/>
                <w:sz w:val="18"/>
                <w:szCs w:val="18"/>
              </w:rPr>
              <w:t>/filię</w:t>
            </w:r>
            <w:r w:rsidRPr="00A11234">
              <w:rPr>
                <w:rFonts w:asciiTheme="minorHAnsi" w:eastAsiaTheme="minorEastAsia" w:hAnsiTheme="minorHAnsi"/>
                <w:sz w:val="18"/>
                <w:szCs w:val="18"/>
              </w:rPr>
              <w:t xml:space="preserve"> lub będą na jego terenie prowadzić działalność gospodarczą</w:t>
            </w:r>
            <w:r w:rsidR="00FA5F6D">
              <w:rPr>
                <w:rStyle w:val="Odwoanieprzypisudolnego"/>
                <w:rFonts w:asciiTheme="minorHAnsi" w:eastAsiaTheme="minorEastAsia" w:hAnsiTheme="minorHAnsi"/>
                <w:sz w:val="18"/>
                <w:szCs w:val="18"/>
              </w:rPr>
              <w:t xml:space="preserve"> .</w:t>
            </w:r>
          </w:p>
          <w:p w:rsidR="00B96D71" w:rsidRPr="00A11234" w:rsidRDefault="003F60E1" w:rsidP="003F60E1">
            <w:pPr>
              <w:spacing w:before="60" w:after="60" w:line="23" w:lineRule="atLeast"/>
              <w:jc w:val="both"/>
              <w:rPr>
                <w:rFonts w:asciiTheme="minorHAnsi" w:hAnsiTheme="minorHAnsi"/>
                <w:sz w:val="18"/>
                <w:szCs w:val="18"/>
              </w:rPr>
            </w:pPr>
            <w:r w:rsidRPr="003F60E1">
              <w:rPr>
                <w:sz w:val="18"/>
                <w:szCs w:val="18"/>
              </w:rPr>
              <w:t>Projekt nie podlega poprawie w zakresie spełnienia kryterium.</w:t>
            </w:r>
          </w:p>
        </w:tc>
        <w:tc>
          <w:tcPr>
            <w:tcW w:w="2623" w:type="dxa"/>
            <w:gridSpan w:val="2"/>
            <w:vAlign w:val="center"/>
          </w:tcPr>
          <w:p w:rsidR="009523F8" w:rsidRPr="00A11234" w:rsidRDefault="009523F8" w:rsidP="00A82F1E">
            <w:pPr>
              <w:spacing w:after="0" w:line="23" w:lineRule="atLeast"/>
              <w:jc w:val="center"/>
              <w:rPr>
                <w:rFonts w:asciiTheme="minorHAnsi" w:hAnsiTheme="minorHAnsi"/>
                <w:sz w:val="18"/>
                <w:szCs w:val="18"/>
              </w:rPr>
            </w:pPr>
            <w:r w:rsidRPr="00A11234">
              <w:rPr>
                <w:rFonts w:asciiTheme="minorHAnsi" w:hAnsiTheme="minorHAnsi"/>
                <w:sz w:val="18"/>
                <w:szCs w:val="18"/>
              </w:rPr>
              <w:t xml:space="preserve">Tak/nie </w:t>
            </w:r>
            <w:r w:rsidRPr="00A11234">
              <w:rPr>
                <w:rFonts w:asciiTheme="minorHAnsi" w:hAnsiTheme="minorHAnsi"/>
                <w:sz w:val="18"/>
                <w:szCs w:val="18"/>
              </w:rPr>
              <w:br/>
              <w:t>(niespełnienie kryterium oznacza odrzucenie wniosku)</w:t>
            </w:r>
          </w:p>
        </w:tc>
      </w:tr>
      <w:tr w:rsidR="00AD68AC" w:rsidRPr="00A11234" w:rsidTr="00515FAE">
        <w:tc>
          <w:tcPr>
            <w:tcW w:w="14633" w:type="dxa"/>
            <w:gridSpan w:val="6"/>
            <w:shd w:val="clear" w:color="auto" w:fill="8DB3E2"/>
          </w:tcPr>
          <w:p w:rsidR="00AD68AC" w:rsidRPr="00A11234" w:rsidRDefault="00AD68AC" w:rsidP="00A82F1E">
            <w:pPr>
              <w:spacing w:after="0" w:line="23" w:lineRule="atLeast"/>
              <w:jc w:val="both"/>
              <w:rPr>
                <w:rFonts w:asciiTheme="minorHAnsi" w:hAnsiTheme="minorHAnsi"/>
                <w:sz w:val="18"/>
                <w:szCs w:val="18"/>
              </w:rPr>
            </w:pPr>
            <w:r w:rsidRPr="00A11234">
              <w:rPr>
                <w:rFonts w:asciiTheme="minorHAnsi" w:hAnsiTheme="minorHAnsi"/>
                <w:b/>
                <w:sz w:val="18"/>
                <w:szCs w:val="18"/>
              </w:rPr>
              <w:t xml:space="preserve">B. Kryteria merytoryczne </w:t>
            </w:r>
            <w:r w:rsidR="002A0B8A" w:rsidRPr="00A11234">
              <w:rPr>
                <w:rFonts w:asciiTheme="minorHAnsi" w:hAnsiTheme="minorHAnsi"/>
                <w:b/>
                <w:sz w:val="18"/>
                <w:szCs w:val="18"/>
              </w:rPr>
              <w:t>–</w:t>
            </w:r>
            <w:r w:rsidRPr="00A11234">
              <w:rPr>
                <w:rFonts w:asciiTheme="minorHAnsi" w:hAnsiTheme="minorHAnsi"/>
                <w:b/>
                <w:sz w:val="18"/>
                <w:szCs w:val="18"/>
              </w:rPr>
              <w:t xml:space="preserve"> ogólne</w:t>
            </w:r>
          </w:p>
        </w:tc>
      </w:tr>
      <w:tr w:rsidR="00FD6927" w:rsidRPr="00A11234" w:rsidTr="00515FAE">
        <w:trPr>
          <w:trHeight w:val="567"/>
        </w:trPr>
        <w:tc>
          <w:tcPr>
            <w:tcW w:w="851" w:type="dxa"/>
            <w:gridSpan w:val="2"/>
            <w:vAlign w:val="center"/>
          </w:tcPr>
          <w:p w:rsidR="00FD6927" w:rsidRPr="00A11234" w:rsidRDefault="00FD6927" w:rsidP="00A82F1E">
            <w:pPr>
              <w:spacing w:after="0" w:line="23" w:lineRule="atLeast"/>
              <w:jc w:val="center"/>
              <w:rPr>
                <w:rFonts w:asciiTheme="minorHAnsi" w:hAnsiTheme="minorHAnsi"/>
                <w:sz w:val="18"/>
                <w:szCs w:val="18"/>
              </w:rPr>
            </w:pPr>
            <w:r w:rsidRPr="00A11234">
              <w:rPr>
                <w:rFonts w:asciiTheme="minorHAnsi" w:hAnsiTheme="minorHAnsi"/>
                <w:sz w:val="18"/>
                <w:szCs w:val="18"/>
              </w:rPr>
              <w:lastRenderedPageBreak/>
              <w:t>B.1</w:t>
            </w:r>
          </w:p>
        </w:tc>
        <w:tc>
          <w:tcPr>
            <w:tcW w:w="2268" w:type="dxa"/>
            <w:vAlign w:val="center"/>
          </w:tcPr>
          <w:p w:rsidR="00FD6927" w:rsidRPr="00A11234" w:rsidRDefault="00FD6927" w:rsidP="00A82F1E">
            <w:pPr>
              <w:spacing w:after="0" w:line="23" w:lineRule="atLeast"/>
              <w:jc w:val="center"/>
              <w:rPr>
                <w:rFonts w:asciiTheme="minorHAnsi" w:hAnsiTheme="minorHAnsi"/>
                <w:sz w:val="18"/>
                <w:szCs w:val="18"/>
              </w:rPr>
            </w:pPr>
            <w:r w:rsidRPr="00A11234">
              <w:rPr>
                <w:rFonts w:asciiTheme="minorHAnsi" w:hAnsiTheme="minorHAnsi"/>
                <w:sz w:val="18"/>
                <w:szCs w:val="18"/>
              </w:rPr>
              <w:t>Kwalifikowalność wnioskodawcy</w:t>
            </w:r>
            <w:r w:rsidR="00906DDE">
              <w:rPr>
                <w:rFonts w:asciiTheme="minorHAnsi" w:hAnsiTheme="minorHAnsi"/>
                <w:sz w:val="18"/>
                <w:szCs w:val="18"/>
              </w:rPr>
              <w:t>/ grantobiorców</w:t>
            </w:r>
          </w:p>
        </w:tc>
        <w:tc>
          <w:tcPr>
            <w:tcW w:w="8891" w:type="dxa"/>
            <w:vAlign w:val="center"/>
          </w:tcPr>
          <w:p w:rsidR="0094640F" w:rsidRPr="00A11234" w:rsidRDefault="0094640F" w:rsidP="00A82F1E">
            <w:pPr>
              <w:spacing w:after="0" w:line="23" w:lineRule="atLeast"/>
              <w:jc w:val="both"/>
              <w:rPr>
                <w:rFonts w:asciiTheme="minorHAnsi" w:hAnsiTheme="minorHAnsi"/>
                <w:sz w:val="18"/>
                <w:szCs w:val="18"/>
              </w:rPr>
            </w:pPr>
            <w:r w:rsidRPr="00A11234">
              <w:rPr>
                <w:rFonts w:asciiTheme="minorHAnsi" w:hAnsiTheme="minorHAnsi"/>
                <w:sz w:val="18"/>
                <w:szCs w:val="18"/>
              </w:rPr>
              <w:t xml:space="preserve">Ocenie podlega czy wniosek został złożony przez uprawnionego wnioskodawcę, tj.: </w:t>
            </w:r>
            <w:r w:rsidR="004303FE" w:rsidRPr="00A11234">
              <w:rPr>
                <w:rFonts w:asciiTheme="minorHAnsi" w:hAnsiTheme="minorHAnsi"/>
                <w:sz w:val="18"/>
                <w:szCs w:val="18"/>
              </w:rPr>
              <w:t>instytucję otoczenia biznesu</w:t>
            </w:r>
            <w:r w:rsidR="004303FE" w:rsidRPr="00A11234">
              <w:rPr>
                <w:rStyle w:val="Odwoanieprzypisudolnego"/>
                <w:rFonts w:asciiTheme="minorHAnsi" w:hAnsiTheme="minorHAnsi"/>
                <w:sz w:val="18"/>
                <w:szCs w:val="18"/>
              </w:rPr>
              <w:footnoteReference w:id="6"/>
            </w:r>
          </w:p>
          <w:p w:rsidR="003F6A98" w:rsidRDefault="0094640F" w:rsidP="003F6A98">
            <w:pPr>
              <w:spacing w:after="0" w:line="23" w:lineRule="atLeast"/>
              <w:jc w:val="both"/>
              <w:rPr>
                <w:rFonts w:asciiTheme="minorHAnsi" w:hAnsiTheme="minorHAnsi"/>
                <w:sz w:val="18"/>
                <w:szCs w:val="18"/>
              </w:rPr>
            </w:pPr>
            <w:r w:rsidRPr="00A11234">
              <w:rPr>
                <w:rFonts w:asciiTheme="minorHAnsi" w:hAnsiTheme="minorHAnsi"/>
                <w:sz w:val="18"/>
                <w:szCs w:val="18"/>
              </w:rPr>
              <w:t>Na moment podpisania</w:t>
            </w:r>
            <w:r w:rsidR="00295B57" w:rsidRPr="00A11234">
              <w:rPr>
                <w:rFonts w:asciiTheme="minorHAnsi" w:hAnsiTheme="minorHAnsi"/>
                <w:sz w:val="18"/>
                <w:szCs w:val="18"/>
              </w:rPr>
              <w:t xml:space="preserve"> umowy</w:t>
            </w:r>
            <w:r w:rsidRPr="00A11234">
              <w:rPr>
                <w:rFonts w:asciiTheme="minorHAnsi" w:hAnsiTheme="minorHAnsi"/>
                <w:sz w:val="18"/>
                <w:szCs w:val="18"/>
              </w:rPr>
              <w:t xml:space="preserve"> beneficjent</w:t>
            </w:r>
            <w:r w:rsidR="006713F3" w:rsidRPr="00A11234">
              <w:rPr>
                <w:rFonts w:asciiTheme="minorHAnsi" w:hAnsiTheme="minorHAnsi"/>
                <w:sz w:val="18"/>
                <w:szCs w:val="18"/>
              </w:rPr>
              <w:t xml:space="preserve"> musi</w:t>
            </w:r>
            <w:r w:rsidRPr="00A11234">
              <w:rPr>
                <w:rFonts w:asciiTheme="minorHAnsi" w:hAnsiTheme="minorHAnsi"/>
                <w:sz w:val="18"/>
                <w:szCs w:val="18"/>
              </w:rPr>
              <w:t xml:space="preserve"> posiadać siedzibę/oddział/ filię na terenie województwa kujawsko-pomorskiego.</w:t>
            </w:r>
          </w:p>
          <w:p w:rsidR="003F6A98" w:rsidRPr="00A11234" w:rsidRDefault="003F6A98" w:rsidP="003F6A98">
            <w:pPr>
              <w:spacing w:after="0" w:line="240" w:lineRule="auto"/>
              <w:jc w:val="both"/>
              <w:rPr>
                <w:rFonts w:asciiTheme="minorHAnsi" w:hAnsiTheme="minorHAnsi"/>
                <w:sz w:val="18"/>
                <w:szCs w:val="18"/>
              </w:rPr>
            </w:pPr>
            <w:r>
              <w:rPr>
                <w:rFonts w:asciiTheme="minorHAnsi" w:hAnsiTheme="minorHAnsi"/>
                <w:sz w:val="18"/>
                <w:szCs w:val="18"/>
              </w:rPr>
              <w:t xml:space="preserve">Wnioskodawca oświadczył, że </w:t>
            </w:r>
            <w:r w:rsidRPr="00A11234">
              <w:rPr>
                <w:rFonts w:asciiTheme="minorHAnsi" w:hAnsiTheme="minorHAnsi"/>
                <w:sz w:val="18"/>
                <w:szCs w:val="18"/>
              </w:rPr>
              <w:t>wybór grantobiorców i realizacj</w:t>
            </w:r>
            <w:r w:rsidR="00906DDE">
              <w:rPr>
                <w:rFonts w:asciiTheme="minorHAnsi" w:hAnsiTheme="minorHAnsi"/>
                <w:sz w:val="18"/>
                <w:szCs w:val="18"/>
              </w:rPr>
              <w:t>a</w:t>
            </w:r>
            <w:r w:rsidRPr="00A11234">
              <w:rPr>
                <w:rFonts w:asciiTheme="minorHAnsi" w:hAnsiTheme="minorHAnsi"/>
                <w:sz w:val="18"/>
                <w:szCs w:val="18"/>
              </w:rPr>
              <w:t xml:space="preserve"> grantów </w:t>
            </w:r>
            <w:r>
              <w:rPr>
                <w:rFonts w:asciiTheme="minorHAnsi" w:hAnsiTheme="minorHAnsi"/>
                <w:sz w:val="18"/>
                <w:szCs w:val="18"/>
              </w:rPr>
              <w:t xml:space="preserve">nastąpi zgodnie z </w:t>
            </w:r>
            <w:r w:rsidRPr="00A11234">
              <w:rPr>
                <w:rFonts w:asciiTheme="minorHAnsi" w:hAnsiTheme="minorHAnsi"/>
                <w:sz w:val="18"/>
                <w:szCs w:val="18"/>
              </w:rPr>
              <w:t>ustaw</w:t>
            </w:r>
            <w:r w:rsidR="002A0E24">
              <w:rPr>
                <w:rFonts w:asciiTheme="minorHAnsi" w:hAnsiTheme="minorHAnsi"/>
                <w:sz w:val="18"/>
                <w:szCs w:val="18"/>
              </w:rPr>
              <w:t>ą</w:t>
            </w:r>
            <w:r w:rsidRPr="00A11234">
              <w:rPr>
                <w:rFonts w:asciiTheme="minorHAnsi" w:hAnsiTheme="minorHAnsi"/>
                <w:sz w:val="18"/>
                <w:szCs w:val="18"/>
              </w:rPr>
              <w:t xml:space="preserve"> wdrożeniow</w:t>
            </w:r>
            <w:r w:rsidR="002A0E24">
              <w:rPr>
                <w:rFonts w:asciiTheme="minorHAnsi" w:hAnsiTheme="minorHAnsi"/>
                <w:sz w:val="18"/>
                <w:szCs w:val="18"/>
              </w:rPr>
              <w:t>ą</w:t>
            </w:r>
            <w:r w:rsidRPr="00A11234">
              <w:rPr>
                <w:rFonts w:asciiTheme="minorHAnsi" w:hAnsiTheme="minorHAnsi"/>
                <w:sz w:val="18"/>
                <w:szCs w:val="18"/>
              </w:rPr>
              <w:t>.</w:t>
            </w:r>
          </w:p>
          <w:p w:rsidR="003F6A98" w:rsidRPr="00A11234" w:rsidRDefault="003F6A98" w:rsidP="00A82F1E">
            <w:pPr>
              <w:spacing w:after="0" w:line="23" w:lineRule="atLeast"/>
              <w:jc w:val="both"/>
              <w:rPr>
                <w:rFonts w:asciiTheme="minorHAnsi" w:hAnsiTheme="minorHAnsi"/>
                <w:sz w:val="18"/>
                <w:szCs w:val="18"/>
              </w:rPr>
            </w:pPr>
          </w:p>
          <w:p w:rsidR="00462EEC" w:rsidRPr="00A11234" w:rsidRDefault="004303FE" w:rsidP="00A82F1E">
            <w:pPr>
              <w:spacing w:after="0" w:line="23" w:lineRule="atLeast"/>
              <w:jc w:val="both"/>
              <w:rPr>
                <w:rFonts w:asciiTheme="minorHAnsi" w:hAnsiTheme="minorHAnsi"/>
                <w:sz w:val="18"/>
                <w:szCs w:val="18"/>
              </w:rPr>
            </w:pPr>
            <w:r w:rsidRPr="00A11234">
              <w:rPr>
                <w:rFonts w:asciiTheme="minorHAnsi" w:hAnsiTheme="minorHAnsi"/>
                <w:sz w:val="18"/>
                <w:szCs w:val="18"/>
              </w:rPr>
              <w:t>Możliwa jednokrotna poprawa  projektu w zakresie spełnienia kryterium.</w:t>
            </w:r>
          </w:p>
        </w:tc>
        <w:tc>
          <w:tcPr>
            <w:tcW w:w="2623" w:type="dxa"/>
            <w:gridSpan w:val="2"/>
            <w:vAlign w:val="center"/>
          </w:tcPr>
          <w:p w:rsidR="00FD6927" w:rsidRPr="00A11234" w:rsidRDefault="00FD6927" w:rsidP="00A82F1E">
            <w:pPr>
              <w:spacing w:after="0" w:line="23" w:lineRule="atLeast"/>
              <w:jc w:val="center"/>
              <w:rPr>
                <w:rFonts w:asciiTheme="minorHAnsi" w:hAnsiTheme="minorHAnsi"/>
                <w:sz w:val="18"/>
                <w:szCs w:val="18"/>
              </w:rPr>
            </w:pPr>
            <w:r w:rsidRPr="00A11234">
              <w:rPr>
                <w:rFonts w:asciiTheme="minorHAnsi" w:hAnsiTheme="minorHAnsi"/>
                <w:sz w:val="18"/>
                <w:szCs w:val="18"/>
              </w:rPr>
              <w:t xml:space="preserve">Tak/nie </w:t>
            </w:r>
            <w:r w:rsidRPr="00A11234">
              <w:rPr>
                <w:rFonts w:asciiTheme="minorHAnsi" w:hAnsiTheme="minorHAnsi"/>
                <w:sz w:val="18"/>
                <w:szCs w:val="18"/>
              </w:rPr>
              <w:br/>
              <w:t>(niespełnienie kryterium oznacza odrzucenie wniosku)</w:t>
            </w:r>
          </w:p>
        </w:tc>
      </w:tr>
      <w:tr w:rsidR="000C5038" w:rsidRPr="00A11234" w:rsidTr="00906DDE">
        <w:trPr>
          <w:trHeight w:val="1124"/>
        </w:trPr>
        <w:tc>
          <w:tcPr>
            <w:tcW w:w="851" w:type="dxa"/>
            <w:gridSpan w:val="2"/>
            <w:vAlign w:val="center"/>
          </w:tcPr>
          <w:p w:rsidR="000C5038" w:rsidRPr="00A11234" w:rsidRDefault="000C5038" w:rsidP="00A82F1E">
            <w:pPr>
              <w:spacing w:after="0" w:line="23" w:lineRule="atLeast"/>
              <w:jc w:val="center"/>
              <w:rPr>
                <w:rFonts w:asciiTheme="minorHAnsi" w:hAnsiTheme="minorHAnsi"/>
                <w:sz w:val="18"/>
                <w:szCs w:val="18"/>
              </w:rPr>
            </w:pPr>
            <w:r w:rsidRPr="00A11234">
              <w:rPr>
                <w:rFonts w:asciiTheme="minorHAnsi" w:hAnsiTheme="minorHAnsi"/>
                <w:sz w:val="18"/>
                <w:szCs w:val="18"/>
              </w:rPr>
              <w:t>B.2</w:t>
            </w:r>
          </w:p>
        </w:tc>
        <w:tc>
          <w:tcPr>
            <w:tcW w:w="2268" w:type="dxa"/>
            <w:vAlign w:val="center"/>
          </w:tcPr>
          <w:p w:rsidR="000C5038" w:rsidRPr="00A11234" w:rsidRDefault="000C5038" w:rsidP="00A82F1E">
            <w:pPr>
              <w:spacing w:after="0" w:line="23" w:lineRule="atLeast"/>
              <w:jc w:val="center"/>
              <w:rPr>
                <w:rFonts w:asciiTheme="minorHAnsi" w:hAnsiTheme="minorHAnsi"/>
                <w:sz w:val="18"/>
                <w:szCs w:val="18"/>
              </w:rPr>
            </w:pPr>
            <w:r w:rsidRPr="00A11234">
              <w:rPr>
                <w:rFonts w:asciiTheme="minorHAnsi" w:hAnsiTheme="minorHAnsi"/>
                <w:sz w:val="18"/>
                <w:szCs w:val="18"/>
              </w:rPr>
              <w:t xml:space="preserve">Projekt jest zgodny z typami </w:t>
            </w:r>
          </w:p>
          <w:p w:rsidR="000C5038" w:rsidRPr="00A11234" w:rsidRDefault="000C5038" w:rsidP="00A82F1E">
            <w:pPr>
              <w:spacing w:after="0" w:line="23" w:lineRule="atLeast"/>
              <w:jc w:val="center"/>
              <w:rPr>
                <w:rFonts w:asciiTheme="minorHAnsi" w:hAnsiTheme="minorHAnsi"/>
                <w:sz w:val="18"/>
                <w:szCs w:val="18"/>
              </w:rPr>
            </w:pPr>
            <w:r w:rsidRPr="00A11234">
              <w:rPr>
                <w:rFonts w:asciiTheme="minorHAnsi" w:hAnsiTheme="minorHAnsi"/>
                <w:sz w:val="18"/>
                <w:szCs w:val="18"/>
              </w:rPr>
              <w:t xml:space="preserve">projektów przewidzianymi </w:t>
            </w:r>
            <w:r w:rsidRPr="00A11234">
              <w:rPr>
                <w:rFonts w:asciiTheme="minorHAnsi" w:hAnsiTheme="minorHAnsi"/>
                <w:sz w:val="18"/>
                <w:szCs w:val="18"/>
              </w:rPr>
              <w:br/>
              <w:t>do wsparcia w ramach Poddziałania 1.5.3</w:t>
            </w:r>
          </w:p>
        </w:tc>
        <w:tc>
          <w:tcPr>
            <w:tcW w:w="8891" w:type="dxa"/>
            <w:vAlign w:val="center"/>
          </w:tcPr>
          <w:p w:rsidR="004303FE" w:rsidRPr="00A11234" w:rsidRDefault="003F6A98" w:rsidP="004303FE">
            <w:pPr>
              <w:spacing w:after="0" w:line="23" w:lineRule="atLeast"/>
              <w:jc w:val="both"/>
              <w:rPr>
                <w:rFonts w:asciiTheme="minorHAnsi" w:hAnsiTheme="minorHAnsi" w:cs="Arial"/>
                <w:sz w:val="18"/>
                <w:szCs w:val="18"/>
              </w:rPr>
            </w:pPr>
            <w:r>
              <w:rPr>
                <w:rFonts w:asciiTheme="minorHAnsi" w:eastAsiaTheme="minorEastAsia" w:hAnsiTheme="minorHAnsi"/>
                <w:sz w:val="18"/>
                <w:szCs w:val="18"/>
              </w:rPr>
              <w:t>Projekt</w:t>
            </w:r>
            <w:r w:rsidR="004303FE" w:rsidRPr="00A11234">
              <w:rPr>
                <w:rFonts w:asciiTheme="minorHAnsi" w:eastAsiaTheme="minorEastAsia" w:hAnsiTheme="minorHAnsi"/>
                <w:sz w:val="18"/>
                <w:szCs w:val="18"/>
              </w:rPr>
              <w:t xml:space="preserve"> grantow</w:t>
            </w:r>
            <w:r>
              <w:rPr>
                <w:rFonts w:asciiTheme="minorHAnsi" w:eastAsiaTheme="minorEastAsia" w:hAnsiTheme="minorHAnsi"/>
                <w:sz w:val="18"/>
                <w:szCs w:val="18"/>
              </w:rPr>
              <w:t>y</w:t>
            </w:r>
            <w:r w:rsidR="004303FE" w:rsidRPr="00A11234">
              <w:rPr>
                <w:rStyle w:val="Odwoanieprzypisudolnego"/>
                <w:rFonts w:asciiTheme="minorHAnsi" w:eastAsiaTheme="minorEastAsia" w:hAnsiTheme="minorHAnsi"/>
                <w:sz w:val="18"/>
                <w:szCs w:val="18"/>
              </w:rPr>
              <w:footnoteReference w:id="7"/>
            </w:r>
            <w:r w:rsidR="004303FE" w:rsidRPr="00A11234">
              <w:rPr>
                <w:rFonts w:asciiTheme="minorHAnsi" w:eastAsiaTheme="minorEastAsia" w:hAnsiTheme="minorHAnsi"/>
                <w:sz w:val="18"/>
                <w:szCs w:val="18"/>
              </w:rPr>
              <w:t xml:space="preserve"> zakładając</w:t>
            </w:r>
            <w:r w:rsidR="00906DDE">
              <w:rPr>
                <w:rFonts w:asciiTheme="minorHAnsi" w:eastAsiaTheme="minorEastAsia" w:hAnsiTheme="minorHAnsi"/>
                <w:sz w:val="18"/>
                <w:szCs w:val="18"/>
              </w:rPr>
              <w:t>y</w:t>
            </w:r>
            <w:r w:rsidR="004303FE" w:rsidRPr="00A11234">
              <w:rPr>
                <w:rFonts w:asciiTheme="minorHAnsi" w:eastAsiaTheme="minorEastAsia" w:hAnsiTheme="minorHAnsi"/>
                <w:sz w:val="18"/>
                <w:szCs w:val="18"/>
              </w:rPr>
              <w:t xml:space="preserve"> wsparcie przedsiębiorstw poprzez:</w:t>
            </w:r>
          </w:p>
          <w:p w:rsidR="007A0B74" w:rsidRPr="007F50DC" w:rsidRDefault="007A0B74" w:rsidP="007F50DC">
            <w:pPr>
              <w:pStyle w:val="Akapitzlist"/>
              <w:numPr>
                <w:ilvl w:val="0"/>
                <w:numId w:val="12"/>
              </w:numPr>
              <w:spacing w:after="0" w:line="23" w:lineRule="atLeast"/>
              <w:ind w:left="312" w:hanging="283"/>
              <w:jc w:val="both"/>
              <w:rPr>
                <w:rFonts w:asciiTheme="minorHAnsi" w:hAnsiTheme="minorHAnsi" w:cs="Arial"/>
                <w:sz w:val="18"/>
                <w:szCs w:val="18"/>
              </w:rPr>
            </w:pPr>
            <w:r w:rsidRPr="00A11234">
              <w:rPr>
                <w:rFonts w:asciiTheme="minorHAnsi" w:hAnsiTheme="minorHAnsi" w:cs="Arial"/>
                <w:sz w:val="18"/>
                <w:szCs w:val="18"/>
              </w:rPr>
              <w:t>Usługi doradcze w zakresie podejmowania i rozwijania działalności eksportowej w szczególności:</w:t>
            </w:r>
          </w:p>
          <w:p w:rsidR="007A0B74" w:rsidRPr="00A11234" w:rsidRDefault="00347085" w:rsidP="008C0202">
            <w:pPr>
              <w:widowControl w:val="0"/>
              <w:numPr>
                <w:ilvl w:val="0"/>
                <w:numId w:val="37"/>
              </w:numPr>
              <w:autoSpaceDE w:val="0"/>
              <w:adjustRightInd w:val="0"/>
              <w:spacing w:after="0"/>
              <w:ind w:left="567" w:hanging="284"/>
              <w:jc w:val="both"/>
              <w:rPr>
                <w:rFonts w:asciiTheme="minorHAnsi" w:hAnsiTheme="minorHAnsi"/>
                <w:sz w:val="18"/>
                <w:szCs w:val="18"/>
              </w:rPr>
            </w:pPr>
            <w:r w:rsidRPr="00A11234">
              <w:rPr>
                <w:rFonts w:asciiTheme="minorHAnsi" w:hAnsiTheme="minorHAnsi"/>
                <w:sz w:val="18"/>
                <w:szCs w:val="18"/>
              </w:rPr>
              <w:t>p</w:t>
            </w:r>
            <w:r w:rsidR="007A0B74" w:rsidRPr="00A11234">
              <w:rPr>
                <w:rFonts w:asciiTheme="minorHAnsi" w:hAnsiTheme="minorHAnsi"/>
                <w:sz w:val="18"/>
                <w:szCs w:val="18"/>
              </w:rPr>
              <w:t>rojektowanie kampan</w:t>
            </w:r>
            <w:r w:rsidR="005A7053" w:rsidRPr="00A11234">
              <w:rPr>
                <w:rFonts w:asciiTheme="minorHAnsi" w:hAnsiTheme="minorHAnsi"/>
                <w:sz w:val="18"/>
                <w:szCs w:val="18"/>
              </w:rPr>
              <w:t>ii marketingowych i reklamowych,</w:t>
            </w:r>
          </w:p>
          <w:p w:rsidR="007A0B74" w:rsidRPr="00A11234" w:rsidRDefault="00347085" w:rsidP="008C0202">
            <w:pPr>
              <w:widowControl w:val="0"/>
              <w:numPr>
                <w:ilvl w:val="0"/>
                <w:numId w:val="37"/>
              </w:numPr>
              <w:autoSpaceDE w:val="0"/>
              <w:adjustRightInd w:val="0"/>
              <w:spacing w:after="0"/>
              <w:ind w:left="567" w:hanging="284"/>
              <w:jc w:val="both"/>
              <w:rPr>
                <w:rFonts w:asciiTheme="minorHAnsi" w:hAnsiTheme="minorHAnsi"/>
                <w:sz w:val="18"/>
                <w:szCs w:val="18"/>
              </w:rPr>
            </w:pPr>
            <w:r w:rsidRPr="00A11234">
              <w:rPr>
                <w:rFonts w:asciiTheme="minorHAnsi" w:hAnsiTheme="minorHAnsi"/>
                <w:sz w:val="18"/>
                <w:szCs w:val="18"/>
              </w:rPr>
              <w:t>w</w:t>
            </w:r>
            <w:r w:rsidR="007A0B74" w:rsidRPr="00A11234">
              <w:rPr>
                <w:rFonts w:asciiTheme="minorHAnsi" w:hAnsiTheme="minorHAnsi"/>
                <w:sz w:val="18"/>
                <w:szCs w:val="18"/>
              </w:rPr>
              <w:t>sparcie prawne procesu neg</w:t>
            </w:r>
            <w:r w:rsidR="005A7053" w:rsidRPr="00A11234">
              <w:rPr>
                <w:rFonts w:asciiTheme="minorHAnsi" w:hAnsiTheme="minorHAnsi"/>
                <w:sz w:val="18"/>
                <w:szCs w:val="18"/>
              </w:rPr>
              <w:t>ocjacji i zawierania kontraktów,</w:t>
            </w:r>
          </w:p>
          <w:p w:rsidR="007A0B74" w:rsidRPr="00A11234" w:rsidRDefault="00347085" w:rsidP="008C0202">
            <w:pPr>
              <w:widowControl w:val="0"/>
              <w:numPr>
                <w:ilvl w:val="0"/>
                <w:numId w:val="37"/>
              </w:numPr>
              <w:autoSpaceDE w:val="0"/>
              <w:adjustRightInd w:val="0"/>
              <w:spacing w:after="0" w:line="240" w:lineRule="auto"/>
              <w:ind w:left="567" w:hanging="284"/>
              <w:jc w:val="both"/>
              <w:rPr>
                <w:rFonts w:asciiTheme="minorHAnsi" w:hAnsiTheme="minorHAnsi"/>
                <w:sz w:val="18"/>
                <w:szCs w:val="18"/>
              </w:rPr>
            </w:pPr>
            <w:r w:rsidRPr="00A11234">
              <w:rPr>
                <w:rFonts w:asciiTheme="minorHAnsi" w:hAnsiTheme="minorHAnsi"/>
                <w:sz w:val="18"/>
                <w:szCs w:val="18"/>
              </w:rPr>
              <w:t>a</w:t>
            </w:r>
            <w:r w:rsidR="007A0B74" w:rsidRPr="00A11234">
              <w:rPr>
                <w:rFonts w:asciiTheme="minorHAnsi" w:hAnsiTheme="minorHAnsi"/>
                <w:sz w:val="18"/>
                <w:szCs w:val="18"/>
              </w:rPr>
              <w:t>daptacja produktów i procesów do eksportu poprzez certyfikację produktów/usług</w:t>
            </w:r>
            <w:r w:rsidR="007A0B74" w:rsidRPr="00A11234">
              <w:rPr>
                <w:rStyle w:val="Odwoanieprzypisudolnego"/>
                <w:rFonts w:asciiTheme="minorHAnsi" w:hAnsiTheme="minorHAnsi"/>
                <w:sz w:val="18"/>
                <w:szCs w:val="18"/>
              </w:rPr>
              <w:footnoteReference w:id="8"/>
            </w:r>
            <w:r w:rsidR="007A0B74" w:rsidRPr="00A11234">
              <w:rPr>
                <w:rFonts w:asciiTheme="minorHAnsi" w:hAnsiTheme="minorHAnsi"/>
                <w:sz w:val="18"/>
                <w:szCs w:val="18"/>
              </w:rPr>
              <w:t xml:space="preserve"> i procesów w zakresie norm technicznych, jakości </w:t>
            </w:r>
            <w:r w:rsidR="005A7053" w:rsidRPr="00A11234">
              <w:rPr>
                <w:rFonts w:asciiTheme="minorHAnsi" w:hAnsiTheme="minorHAnsi"/>
                <w:sz w:val="18"/>
                <w:szCs w:val="18"/>
              </w:rPr>
              <w:t>oraz zgodności,</w:t>
            </w:r>
          </w:p>
          <w:p w:rsidR="007A0B74" w:rsidRPr="00A11234" w:rsidRDefault="00347085" w:rsidP="008C0202">
            <w:pPr>
              <w:widowControl w:val="0"/>
              <w:numPr>
                <w:ilvl w:val="0"/>
                <w:numId w:val="37"/>
              </w:numPr>
              <w:autoSpaceDE w:val="0"/>
              <w:adjustRightInd w:val="0"/>
              <w:spacing w:after="0" w:line="240" w:lineRule="auto"/>
              <w:ind w:left="567" w:hanging="284"/>
              <w:jc w:val="both"/>
              <w:rPr>
                <w:rFonts w:asciiTheme="minorHAnsi" w:hAnsiTheme="minorHAnsi"/>
                <w:sz w:val="18"/>
                <w:szCs w:val="18"/>
              </w:rPr>
            </w:pPr>
            <w:r w:rsidRPr="00A11234">
              <w:rPr>
                <w:rFonts w:asciiTheme="minorHAnsi" w:hAnsiTheme="minorHAnsi"/>
                <w:sz w:val="18"/>
                <w:szCs w:val="18"/>
              </w:rPr>
              <w:t>d</w:t>
            </w:r>
            <w:r w:rsidR="007A0B74" w:rsidRPr="00A11234">
              <w:rPr>
                <w:rFonts w:asciiTheme="minorHAnsi" w:hAnsiTheme="minorHAnsi"/>
                <w:sz w:val="18"/>
                <w:szCs w:val="18"/>
              </w:rPr>
              <w:t>ostosowanie wzornictwa, usług oraz opakowań do wymagań zagranicznych rynków.</w:t>
            </w:r>
          </w:p>
          <w:p w:rsidR="007A0B74" w:rsidRPr="007F50DC" w:rsidRDefault="000C5038" w:rsidP="007A0B74">
            <w:pPr>
              <w:pStyle w:val="Akapitzlist"/>
              <w:widowControl w:val="0"/>
              <w:numPr>
                <w:ilvl w:val="0"/>
                <w:numId w:val="12"/>
              </w:numPr>
              <w:autoSpaceDE w:val="0"/>
              <w:adjustRightInd w:val="0"/>
              <w:spacing w:before="120" w:after="120" w:line="23" w:lineRule="atLeast"/>
              <w:ind w:left="283" w:hanging="283"/>
              <w:jc w:val="both"/>
              <w:rPr>
                <w:rFonts w:asciiTheme="minorHAnsi" w:hAnsiTheme="minorHAnsi"/>
                <w:sz w:val="18"/>
                <w:szCs w:val="18"/>
              </w:rPr>
            </w:pPr>
            <w:r w:rsidRPr="00A11234">
              <w:rPr>
                <w:rFonts w:asciiTheme="minorHAnsi" w:hAnsiTheme="minorHAnsi" w:cs="Arial"/>
                <w:sz w:val="18"/>
                <w:szCs w:val="18"/>
              </w:rPr>
              <w:t xml:space="preserve">Udział przedsiębiorstw w </w:t>
            </w:r>
            <w:r w:rsidR="0038180A">
              <w:rPr>
                <w:rFonts w:asciiTheme="minorHAnsi" w:hAnsiTheme="minorHAnsi" w:cs="Arial"/>
                <w:sz w:val="18"/>
                <w:szCs w:val="18"/>
              </w:rPr>
              <w:t xml:space="preserve">krajowych i zagranicznych </w:t>
            </w:r>
            <w:r w:rsidRPr="00A11234">
              <w:rPr>
                <w:rFonts w:asciiTheme="minorHAnsi" w:hAnsiTheme="minorHAnsi" w:cs="Arial"/>
                <w:sz w:val="18"/>
                <w:szCs w:val="18"/>
              </w:rPr>
              <w:t xml:space="preserve">międzynarodowych targach i wystawach </w:t>
            </w:r>
            <w:r w:rsidR="0038180A">
              <w:rPr>
                <w:rFonts w:asciiTheme="minorHAnsi" w:hAnsiTheme="minorHAnsi" w:cs="Arial"/>
                <w:sz w:val="18"/>
                <w:szCs w:val="18"/>
              </w:rPr>
              <w:t xml:space="preserve"> w charakterze wystawcy oraz </w:t>
            </w:r>
            <w:r w:rsidR="0038180A" w:rsidRPr="00A11234">
              <w:rPr>
                <w:rFonts w:asciiTheme="minorHAnsi" w:hAnsiTheme="minorHAnsi" w:cs="Arial"/>
                <w:sz w:val="18"/>
                <w:szCs w:val="18"/>
              </w:rPr>
              <w:t>organizacja wyjazdowych i przyjazdowych wizyt studyjnych</w:t>
            </w:r>
            <w:r w:rsidR="0038180A">
              <w:rPr>
                <w:rFonts w:asciiTheme="minorHAnsi" w:hAnsiTheme="minorHAnsi" w:cs="Arial"/>
                <w:sz w:val="18"/>
                <w:szCs w:val="18"/>
              </w:rPr>
              <w:t xml:space="preserve"> związanych z targami i wystawami poza granicami kraju.</w:t>
            </w:r>
          </w:p>
          <w:p w:rsidR="007F50DC" w:rsidRPr="007F50DC" w:rsidRDefault="007A0B74" w:rsidP="004303FE">
            <w:pPr>
              <w:pStyle w:val="Akapitzlist"/>
              <w:widowControl w:val="0"/>
              <w:numPr>
                <w:ilvl w:val="0"/>
                <w:numId w:val="12"/>
              </w:numPr>
              <w:autoSpaceDE w:val="0"/>
              <w:adjustRightInd w:val="0"/>
              <w:spacing w:before="120" w:after="120" w:line="23" w:lineRule="atLeast"/>
              <w:ind w:left="283" w:hanging="283"/>
              <w:jc w:val="both"/>
              <w:rPr>
                <w:rFonts w:asciiTheme="minorHAnsi" w:hAnsiTheme="minorHAnsi"/>
                <w:sz w:val="18"/>
                <w:szCs w:val="18"/>
              </w:rPr>
            </w:pPr>
            <w:r w:rsidRPr="007F50DC">
              <w:rPr>
                <w:rFonts w:asciiTheme="minorHAnsi" w:hAnsiTheme="minorHAnsi" w:cs="Arial"/>
                <w:sz w:val="18"/>
                <w:szCs w:val="18"/>
              </w:rPr>
              <w:t xml:space="preserve">Udział w </w:t>
            </w:r>
            <w:r w:rsidR="0038180A" w:rsidRPr="007F50DC">
              <w:rPr>
                <w:rFonts w:asciiTheme="minorHAnsi" w:hAnsiTheme="minorHAnsi" w:cs="Arial"/>
                <w:sz w:val="18"/>
                <w:szCs w:val="18"/>
              </w:rPr>
              <w:t xml:space="preserve">międzynarodowych </w:t>
            </w:r>
            <w:r w:rsidRPr="007F50DC">
              <w:rPr>
                <w:rFonts w:asciiTheme="minorHAnsi" w:hAnsiTheme="minorHAnsi" w:cs="Arial"/>
                <w:sz w:val="18"/>
                <w:szCs w:val="18"/>
              </w:rPr>
              <w:t xml:space="preserve">targach </w:t>
            </w:r>
            <w:r w:rsidR="0038180A" w:rsidRPr="007F50DC">
              <w:rPr>
                <w:rFonts w:asciiTheme="minorHAnsi" w:hAnsiTheme="minorHAnsi" w:cs="Arial"/>
                <w:sz w:val="18"/>
                <w:szCs w:val="18"/>
              </w:rPr>
              <w:t xml:space="preserve">poza granicami kraju </w:t>
            </w:r>
            <w:r w:rsidRPr="007F50DC">
              <w:rPr>
                <w:rFonts w:asciiTheme="minorHAnsi" w:hAnsiTheme="minorHAnsi" w:cs="Arial"/>
                <w:sz w:val="18"/>
                <w:szCs w:val="18"/>
              </w:rPr>
              <w:t>w charakterze zwiedzających</w:t>
            </w:r>
            <w:r w:rsidR="007F50DC" w:rsidRPr="007F50DC">
              <w:rPr>
                <w:rFonts w:asciiTheme="minorHAnsi" w:hAnsiTheme="minorHAnsi" w:cs="Arial"/>
                <w:sz w:val="18"/>
                <w:szCs w:val="18"/>
              </w:rPr>
              <w:t>.</w:t>
            </w:r>
            <w:r w:rsidRPr="007F50DC">
              <w:rPr>
                <w:rFonts w:asciiTheme="minorHAnsi" w:hAnsiTheme="minorHAnsi" w:cs="Arial"/>
                <w:sz w:val="18"/>
                <w:szCs w:val="18"/>
              </w:rPr>
              <w:t xml:space="preserve"> </w:t>
            </w:r>
          </w:p>
          <w:p w:rsidR="004303FE" w:rsidRPr="00A11234" w:rsidRDefault="004303FE" w:rsidP="004303FE">
            <w:pPr>
              <w:widowControl w:val="0"/>
              <w:autoSpaceDE w:val="0"/>
              <w:adjustRightInd w:val="0"/>
              <w:spacing w:before="120" w:after="120" w:line="23" w:lineRule="atLeast"/>
              <w:jc w:val="both"/>
              <w:rPr>
                <w:rFonts w:asciiTheme="minorHAnsi" w:hAnsiTheme="minorHAnsi" w:cs="Arial"/>
                <w:sz w:val="18"/>
                <w:szCs w:val="18"/>
              </w:rPr>
            </w:pPr>
            <w:r w:rsidRPr="00A11234">
              <w:rPr>
                <w:rFonts w:asciiTheme="minorHAnsi" w:hAnsiTheme="minorHAnsi"/>
                <w:sz w:val="18"/>
                <w:szCs w:val="18"/>
              </w:rPr>
              <w:t>Możliwa jednokrotna poprawa  projektu w zakresie spełnienia kryterium</w:t>
            </w:r>
            <w:r w:rsidR="00943E22">
              <w:rPr>
                <w:rFonts w:asciiTheme="minorHAnsi" w:hAnsiTheme="minorHAnsi"/>
                <w:sz w:val="18"/>
                <w:szCs w:val="18"/>
              </w:rPr>
              <w:t>.</w:t>
            </w:r>
          </w:p>
        </w:tc>
        <w:tc>
          <w:tcPr>
            <w:tcW w:w="2623" w:type="dxa"/>
            <w:gridSpan w:val="2"/>
            <w:vAlign w:val="center"/>
          </w:tcPr>
          <w:p w:rsidR="000C5038" w:rsidRPr="00A11234" w:rsidRDefault="000C5038" w:rsidP="00A82F1E">
            <w:pPr>
              <w:spacing w:after="0" w:line="23" w:lineRule="atLeast"/>
              <w:jc w:val="center"/>
              <w:rPr>
                <w:rFonts w:asciiTheme="minorHAnsi" w:hAnsiTheme="minorHAnsi"/>
                <w:sz w:val="18"/>
                <w:szCs w:val="18"/>
              </w:rPr>
            </w:pPr>
            <w:r w:rsidRPr="00A11234">
              <w:rPr>
                <w:rFonts w:asciiTheme="minorHAnsi" w:hAnsiTheme="minorHAnsi"/>
                <w:sz w:val="18"/>
                <w:szCs w:val="18"/>
              </w:rPr>
              <w:t xml:space="preserve">Tak/nie </w:t>
            </w:r>
            <w:r w:rsidRPr="00A11234">
              <w:rPr>
                <w:rFonts w:asciiTheme="minorHAnsi" w:hAnsiTheme="minorHAnsi"/>
                <w:sz w:val="18"/>
                <w:szCs w:val="18"/>
              </w:rPr>
              <w:br/>
              <w:t>(niespełnienie kryterium oznacza odrzucenie wniosku)</w:t>
            </w:r>
          </w:p>
        </w:tc>
      </w:tr>
      <w:tr w:rsidR="004528D0" w:rsidRPr="00A11234" w:rsidTr="00515FAE">
        <w:trPr>
          <w:trHeight w:val="566"/>
        </w:trPr>
        <w:tc>
          <w:tcPr>
            <w:tcW w:w="851" w:type="dxa"/>
            <w:gridSpan w:val="2"/>
            <w:vAlign w:val="center"/>
          </w:tcPr>
          <w:p w:rsidR="004528D0" w:rsidRPr="00A11234" w:rsidRDefault="004528D0" w:rsidP="00A82F1E">
            <w:pPr>
              <w:spacing w:after="0" w:line="23" w:lineRule="atLeast"/>
              <w:jc w:val="center"/>
              <w:rPr>
                <w:rFonts w:asciiTheme="minorHAnsi" w:hAnsiTheme="minorHAnsi"/>
                <w:sz w:val="18"/>
                <w:szCs w:val="18"/>
              </w:rPr>
            </w:pPr>
            <w:r w:rsidRPr="00A11234">
              <w:rPr>
                <w:rFonts w:asciiTheme="minorHAnsi" w:hAnsiTheme="minorHAnsi"/>
                <w:sz w:val="18"/>
                <w:szCs w:val="18"/>
              </w:rPr>
              <w:t>B.</w:t>
            </w:r>
            <w:r w:rsidR="001A7016" w:rsidRPr="00A11234">
              <w:rPr>
                <w:rFonts w:asciiTheme="minorHAnsi" w:hAnsiTheme="minorHAnsi"/>
                <w:sz w:val="18"/>
                <w:szCs w:val="18"/>
              </w:rPr>
              <w:t>3</w:t>
            </w:r>
          </w:p>
        </w:tc>
        <w:tc>
          <w:tcPr>
            <w:tcW w:w="2268" w:type="dxa"/>
            <w:vAlign w:val="center"/>
          </w:tcPr>
          <w:p w:rsidR="004528D0" w:rsidRPr="00A11234" w:rsidRDefault="004528D0" w:rsidP="00A82F1E">
            <w:pPr>
              <w:spacing w:after="0" w:line="23" w:lineRule="atLeast"/>
              <w:jc w:val="center"/>
              <w:rPr>
                <w:rFonts w:asciiTheme="minorHAnsi" w:hAnsiTheme="minorHAnsi"/>
                <w:sz w:val="18"/>
                <w:szCs w:val="18"/>
              </w:rPr>
            </w:pPr>
            <w:r w:rsidRPr="00A11234">
              <w:rPr>
                <w:rFonts w:asciiTheme="minorHAnsi" w:hAnsiTheme="minorHAnsi"/>
                <w:sz w:val="18"/>
                <w:szCs w:val="18"/>
              </w:rPr>
              <w:t>Zgodność z prawem pomocy publicznej/pomocy de minimis</w:t>
            </w:r>
          </w:p>
        </w:tc>
        <w:tc>
          <w:tcPr>
            <w:tcW w:w="8891" w:type="dxa"/>
            <w:vAlign w:val="center"/>
          </w:tcPr>
          <w:p w:rsidR="003F6A98" w:rsidRDefault="003F6A98" w:rsidP="00906DDE">
            <w:pPr>
              <w:autoSpaceDE w:val="0"/>
              <w:autoSpaceDN w:val="0"/>
              <w:adjustRightInd w:val="0"/>
              <w:spacing w:after="0" w:line="240" w:lineRule="auto"/>
              <w:jc w:val="both"/>
              <w:rPr>
                <w:rFonts w:eastAsiaTheme="minorEastAsia"/>
                <w:sz w:val="18"/>
                <w:szCs w:val="18"/>
              </w:rPr>
            </w:pPr>
            <w:r w:rsidRPr="001F6B14">
              <w:rPr>
                <w:rFonts w:eastAsiaTheme="minorEastAsia"/>
                <w:sz w:val="18"/>
                <w:szCs w:val="18"/>
              </w:rPr>
              <w:t xml:space="preserve">Ocenie podlega czy na poziomie beneficjenta projektu, tj. </w:t>
            </w:r>
            <w:r>
              <w:rPr>
                <w:rFonts w:eastAsiaTheme="minorEastAsia"/>
                <w:sz w:val="18"/>
                <w:szCs w:val="18"/>
              </w:rPr>
              <w:t>wnioskodawcy</w:t>
            </w:r>
            <w:r w:rsidRPr="001F6B14">
              <w:rPr>
                <w:rFonts w:eastAsiaTheme="minorEastAsia"/>
                <w:sz w:val="18"/>
                <w:szCs w:val="18"/>
              </w:rPr>
              <w:t xml:space="preserve"> występuje pomoc publiczna</w:t>
            </w:r>
            <w:r>
              <w:rPr>
                <w:rFonts w:eastAsiaTheme="minorEastAsia"/>
                <w:sz w:val="18"/>
                <w:szCs w:val="18"/>
              </w:rPr>
              <w:t xml:space="preserve"> i czy jest ona zgodna z rozporządzeniem KE </w:t>
            </w:r>
            <w:r w:rsidR="008E7D46">
              <w:rPr>
                <w:rFonts w:eastAsiaTheme="minorEastAsia"/>
                <w:sz w:val="18"/>
                <w:szCs w:val="18"/>
              </w:rPr>
              <w:t xml:space="preserve"> nr </w:t>
            </w:r>
            <w:r>
              <w:rPr>
                <w:rFonts w:eastAsiaTheme="minorEastAsia"/>
                <w:sz w:val="18"/>
                <w:szCs w:val="18"/>
              </w:rPr>
              <w:t>1407/2013.</w:t>
            </w:r>
          </w:p>
          <w:p w:rsidR="003F6A98" w:rsidRPr="001F6B14" w:rsidRDefault="003F6A98" w:rsidP="00906DDE">
            <w:pPr>
              <w:autoSpaceDE w:val="0"/>
              <w:autoSpaceDN w:val="0"/>
              <w:adjustRightInd w:val="0"/>
              <w:spacing w:after="0" w:line="240" w:lineRule="auto"/>
              <w:jc w:val="both"/>
              <w:rPr>
                <w:rFonts w:eastAsiaTheme="minorEastAsia"/>
                <w:sz w:val="18"/>
                <w:szCs w:val="18"/>
              </w:rPr>
            </w:pPr>
            <w:r>
              <w:rPr>
                <w:rFonts w:eastAsiaTheme="minorEastAsia"/>
                <w:sz w:val="18"/>
                <w:szCs w:val="18"/>
              </w:rPr>
              <w:t xml:space="preserve">W przypadku, gdy pomoc publiczna nie występuje, ocenie podlega, </w:t>
            </w:r>
            <w:r w:rsidRPr="001F6B14">
              <w:rPr>
                <w:rFonts w:eastAsiaTheme="minorEastAsia"/>
                <w:sz w:val="18"/>
                <w:szCs w:val="18"/>
              </w:rPr>
              <w:t xml:space="preserve">czy wnioskodawca załączył do wniosku </w:t>
            </w:r>
            <w:r w:rsidR="00906DDE">
              <w:rPr>
                <w:rFonts w:eastAsiaTheme="minorEastAsia"/>
                <w:sz w:val="18"/>
                <w:szCs w:val="18"/>
              </w:rPr>
              <w:br/>
            </w:r>
            <w:r w:rsidRPr="001F6B14">
              <w:rPr>
                <w:rFonts w:eastAsiaTheme="minorEastAsia"/>
                <w:sz w:val="18"/>
                <w:szCs w:val="18"/>
              </w:rPr>
              <w:t xml:space="preserve">o dofinansowanie projektu opis mechanizmu zapewniającego niewystąpienie pomocy publicznej na jego poziomie. </w:t>
            </w:r>
          </w:p>
          <w:p w:rsidR="003F6A98" w:rsidRPr="001F6B14" w:rsidRDefault="003F6A98" w:rsidP="00906DDE">
            <w:pPr>
              <w:autoSpaceDE w:val="0"/>
              <w:autoSpaceDN w:val="0"/>
              <w:adjustRightInd w:val="0"/>
              <w:spacing w:after="0" w:line="240" w:lineRule="auto"/>
              <w:jc w:val="both"/>
              <w:rPr>
                <w:rFonts w:eastAsiaTheme="minorEastAsia"/>
                <w:sz w:val="18"/>
                <w:szCs w:val="18"/>
              </w:rPr>
            </w:pPr>
          </w:p>
          <w:p w:rsidR="003F6A98" w:rsidRPr="001F6B14" w:rsidRDefault="003F6A98" w:rsidP="00906DDE">
            <w:pPr>
              <w:autoSpaceDE w:val="0"/>
              <w:autoSpaceDN w:val="0"/>
              <w:adjustRightInd w:val="0"/>
              <w:spacing w:after="0" w:line="240" w:lineRule="auto"/>
              <w:jc w:val="both"/>
              <w:rPr>
                <w:rFonts w:eastAsiaTheme="minorEastAsia"/>
                <w:sz w:val="18"/>
                <w:szCs w:val="18"/>
              </w:rPr>
            </w:pPr>
            <w:r w:rsidRPr="001F6B14">
              <w:rPr>
                <w:rFonts w:eastAsiaTheme="minorEastAsia"/>
                <w:sz w:val="18"/>
                <w:szCs w:val="18"/>
              </w:rPr>
              <w:t xml:space="preserve">Ocenie podlega czy wnioskodawca oświadczył, że pomoc </w:t>
            </w:r>
            <w:r w:rsidR="00906DDE">
              <w:rPr>
                <w:rFonts w:eastAsiaTheme="minorEastAsia"/>
                <w:sz w:val="18"/>
                <w:szCs w:val="18"/>
              </w:rPr>
              <w:t xml:space="preserve">publiczna udzielana </w:t>
            </w:r>
            <w:r w:rsidRPr="001F6B14">
              <w:rPr>
                <w:rFonts w:eastAsiaTheme="minorEastAsia"/>
                <w:sz w:val="18"/>
                <w:szCs w:val="18"/>
              </w:rPr>
              <w:t xml:space="preserve">na poziomie </w:t>
            </w:r>
            <w:r w:rsidR="00906DDE">
              <w:rPr>
                <w:rFonts w:eastAsiaTheme="minorEastAsia"/>
                <w:sz w:val="18"/>
                <w:szCs w:val="18"/>
              </w:rPr>
              <w:t>grantobiorcy</w:t>
            </w:r>
            <w:r w:rsidRPr="001F6B14">
              <w:rPr>
                <w:rFonts w:eastAsiaTheme="minorEastAsia"/>
                <w:sz w:val="18"/>
                <w:szCs w:val="18"/>
              </w:rPr>
              <w:t xml:space="preserve"> będzie zgodna z:</w:t>
            </w:r>
          </w:p>
          <w:p w:rsidR="00F67A2D" w:rsidRPr="00A11234" w:rsidRDefault="00F67A2D" w:rsidP="00906DDE">
            <w:pPr>
              <w:pStyle w:val="Akapitzlist"/>
              <w:numPr>
                <w:ilvl w:val="0"/>
                <w:numId w:val="13"/>
              </w:numPr>
              <w:spacing w:before="40" w:after="40" w:line="23" w:lineRule="atLeast"/>
              <w:ind w:left="353" w:hanging="283"/>
              <w:jc w:val="both"/>
              <w:rPr>
                <w:rFonts w:asciiTheme="minorHAnsi" w:hAnsiTheme="minorHAnsi" w:cs="Arial"/>
                <w:sz w:val="18"/>
                <w:szCs w:val="18"/>
              </w:rPr>
            </w:pPr>
            <w:r w:rsidRPr="00A11234">
              <w:rPr>
                <w:rFonts w:asciiTheme="minorHAnsi" w:hAnsiTheme="minorHAnsi" w:cs="Arial"/>
                <w:sz w:val="18"/>
                <w:szCs w:val="18"/>
              </w:rPr>
              <w:t xml:space="preserve">art. 18 rozporządzenia KE nr 651/2014 </w:t>
            </w:r>
            <w:r w:rsidRPr="00A11234">
              <w:rPr>
                <w:rFonts w:asciiTheme="minorHAnsi" w:hAnsiTheme="minorHAnsi" w:cs="Arial"/>
                <w:i/>
                <w:sz w:val="18"/>
                <w:szCs w:val="18"/>
              </w:rPr>
              <w:t>Pomoc na usługi doradcze na rzecz MŚP</w:t>
            </w:r>
            <w:r w:rsidRPr="00A11234">
              <w:rPr>
                <w:rFonts w:asciiTheme="minorHAnsi" w:hAnsiTheme="minorHAnsi" w:cs="Arial"/>
                <w:sz w:val="18"/>
                <w:szCs w:val="18"/>
              </w:rPr>
              <w:t xml:space="preserve"> oraz zgodnie z przepisami rozporządzenia Ministra Infrastruktury i Rozwoju z dnia 3 września 2015 r. w sprawie udzielania pomocy </w:t>
            </w:r>
            <w:r w:rsidR="007F50DC" w:rsidRPr="00A11234">
              <w:rPr>
                <w:rFonts w:asciiTheme="minorHAnsi" w:hAnsiTheme="minorHAnsi" w:cs="Arial"/>
                <w:sz w:val="18"/>
                <w:szCs w:val="18"/>
              </w:rPr>
              <w:t>mikro przedsiębiorcom</w:t>
            </w:r>
            <w:r w:rsidRPr="00A11234">
              <w:rPr>
                <w:rFonts w:asciiTheme="minorHAnsi" w:hAnsiTheme="minorHAnsi" w:cs="Arial"/>
                <w:sz w:val="18"/>
                <w:szCs w:val="18"/>
              </w:rPr>
              <w:t xml:space="preserve">, małym i średnim przedsiębiorcom </w:t>
            </w:r>
            <w:r w:rsidR="005D000F" w:rsidRPr="00A11234">
              <w:rPr>
                <w:rFonts w:asciiTheme="minorHAnsi" w:hAnsiTheme="minorHAnsi" w:cs="Arial"/>
                <w:sz w:val="18"/>
                <w:szCs w:val="18"/>
              </w:rPr>
              <w:t xml:space="preserve">na usługi doradcze oraz udział </w:t>
            </w:r>
            <w:r w:rsidRPr="00A11234">
              <w:rPr>
                <w:rFonts w:asciiTheme="minorHAnsi" w:hAnsiTheme="minorHAnsi" w:cs="Arial"/>
                <w:sz w:val="18"/>
                <w:szCs w:val="18"/>
              </w:rPr>
              <w:t>w targach w ramach regionalnych programów operacyjnych na lata 2014-2020 (Dz. U. poz. 1417),</w:t>
            </w:r>
          </w:p>
          <w:p w:rsidR="00F67A2D" w:rsidRPr="00A11234" w:rsidRDefault="00F67A2D" w:rsidP="00906DDE">
            <w:pPr>
              <w:pStyle w:val="Akapitzlist"/>
              <w:numPr>
                <w:ilvl w:val="0"/>
                <w:numId w:val="13"/>
              </w:numPr>
              <w:spacing w:before="40" w:after="40" w:line="23" w:lineRule="atLeast"/>
              <w:ind w:left="353" w:hanging="283"/>
              <w:jc w:val="both"/>
              <w:rPr>
                <w:rFonts w:asciiTheme="minorHAnsi" w:hAnsiTheme="minorHAnsi" w:cs="Arial"/>
                <w:i/>
                <w:sz w:val="18"/>
                <w:szCs w:val="18"/>
              </w:rPr>
            </w:pPr>
            <w:r w:rsidRPr="00A11234">
              <w:rPr>
                <w:rFonts w:asciiTheme="minorHAnsi" w:hAnsiTheme="minorHAnsi" w:cs="Arial"/>
                <w:sz w:val="18"/>
                <w:szCs w:val="18"/>
              </w:rPr>
              <w:lastRenderedPageBreak/>
              <w:t xml:space="preserve">art. 19 rozporządzenia KE nr 651/2014 </w:t>
            </w:r>
            <w:r w:rsidRPr="00A11234">
              <w:rPr>
                <w:rFonts w:asciiTheme="minorHAnsi" w:hAnsiTheme="minorHAnsi" w:cs="Arial"/>
                <w:i/>
                <w:sz w:val="18"/>
                <w:szCs w:val="18"/>
              </w:rPr>
              <w:t xml:space="preserve">Pomoc na udział MŚP w targach </w:t>
            </w:r>
            <w:r w:rsidRPr="00A11234">
              <w:rPr>
                <w:rFonts w:asciiTheme="minorHAnsi" w:hAnsiTheme="minorHAnsi" w:cs="Arial"/>
                <w:sz w:val="18"/>
                <w:szCs w:val="18"/>
              </w:rPr>
              <w:t xml:space="preserve">oraz zgodnie z przepisami rozporządzenia Ministra Infrastruktury i Rozwoju z dnia 3 września 2015 r. w sprawie udzielania pomocy </w:t>
            </w:r>
            <w:r w:rsidR="007F50DC" w:rsidRPr="00A11234">
              <w:rPr>
                <w:rFonts w:asciiTheme="minorHAnsi" w:hAnsiTheme="minorHAnsi" w:cs="Arial"/>
                <w:sz w:val="18"/>
                <w:szCs w:val="18"/>
              </w:rPr>
              <w:t>mikro przedsiębiorcom</w:t>
            </w:r>
            <w:r w:rsidRPr="00A11234">
              <w:rPr>
                <w:rFonts w:asciiTheme="minorHAnsi" w:hAnsiTheme="minorHAnsi" w:cs="Arial"/>
                <w:sz w:val="18"/>
                <w:szCs w:val="18"/>
              </w:rPr>
              <w:t>, małym i średnim przedsiębiorcom na usługi doradcze oraz udział w targach w ramach regionalnych programów operacyjnych na lata 2014-2020 (Dz. U. poz. 1417),</w:t>
            </w:r>
          </w:p>
          <w:p w:rsidR="004528D0" w:rsidRPr="00A11234" w:rsidRDefault="0045628D" w:rsidP="00906DDE">
            <w:pPr>
              <w:pStyle w:val="Akapitzlist"/>
              <w:numPr>
                <w:ilvl w:val="0"/>
                <w:numId w:val="13"/>
              </w:numPr>
              <w:spacing w:before="40" w:after="40" w:line="23" w:lineRule="atLeast"/>
              <w:ind w:left="353" w:hanging="283"/>
              <w:jc w:val="both"/>
              <w:rPr>
                <w:rFonts w:asciiTheme="minorHAnsi" w:hAnsiTheme="minorHAnsi" w:cs="Arial"/>
                <w:sz w:val="18"/>
                <w:szCs w:val="18"/>
              </w:rPr>
            </w:pPr>
            <w:r w:rsidRPr="00A11234">
              <w:rPr>
                <w:rFonts w:asciiTheme="minorHAnsi" w:hAnsiTheme="minorHAnsi" w:cs="Arial"/>
                <w:sz w:val="18"/>
                <w:szCs w:val="18"/>
              </w:rPr>
              <w:t>rozporządzeniem</w:t>
            </w:r>
            <w:r w:rsidR="00F67A2D" w:rsidRPr="00A11234">
              <w:rPr>
                <w:rFonts w:asciiTheme="minorHAnsi" w:hAnsiTheme="minorHAnsi" w:cs="Arial"/>
                <w:sz w:val="18"/>
                <w:szCs w:val="18"/>
              </w:rPr>
              <w:t xml:space="preserve"> KE nr 1407/2013 oraz zgodnie z </w:t>
            </w:r>
            <w:r w:rsidRPr="00A11234">
              <w:rPr>
                <w:rFonts w:asciiTheme="minorHAnsi" w:hAnsiTheme="minorHAnsi" w:cs="Arial"/>
                <w:sz w:val="18"/>
                <w:szCs w:val="18"/>
              </w:rPr>
              <w:t xml:space="preserve">przepisami </w:t>
            </w:r>
            <w:r w:rsidR="00F67A2D" w:rsidRPr="00A11234">
              <w:rPr>
                <w:rFonts w:asciiTheme="minorHAnsi" w:hAnsiTheme="minorHAnsi" w:cs="Arial"/>
                <w:sz w:val="18"/>
                <w:szCs w:val="18"/>
              </w:rPr>
              <w:t xml:space="preserve">rozporządzenia Ministra Infrastruktury i Rozwoju </w:t>
            </w:r>
            <w:r w:rsidR="005D000F" w:rsidRPr="00A11234">
              <w:rPr>
                <w:rFonts w:asciiTheme="minorHAnsi" w:hAnsiTheme="minorHAnsi" w:cs="Arial"/>
                <w:sz w:val="18"/>
                <w:szCs w:val="18"/>
              </w:rPr>
              <w:br/>
            </w:r>
            <w:r w:rsidR="00F67A2D" w:rsidRPr="00A11234">
              <w:rPr>
                <w:rFonts w:asciiTheme="minorHAnsi" w:hAnsiTheme="minorHAnsi" w:cs="Arial"/>
                <w:sz w:val="18"/>
                <w:szCs w:val="18"/>
              </w:rPr>
              <w:t>z dnia 19 marca 2015 r. w sprawie udzielania pomocy de minimis w ramach regionalnych programów operacyjnych na lata 2014-2020 (Dz. U. poz. 488).</w:t>
            </w:r>
          </w:p>
          <w:p w:rsidR="0045628D" w:rsidRPr="00A11234" w:rsidRDefault="0045628D" w:rsidP="00906DDE">
            <w:pPr>
              <w:pStyle w:val="Akapitzlist"/>
              <w:spacing w:before="40" w:after="40" w:line="23" w:lineRule="atLeast"/>
              <w:ind w:left="353"/>
              <w:jc w:val="both"/>
              <w:rPr>
                <w:rFonts w:asciiTheme="minorHAnsi" w:hAnsiTheme="minorHAnsi" w:cs="Arial"/>
                <w:sz w:val="18"/>
                <w:szCs w:val="18"/>
              </w:rPr>
            </w:pPr>
          </w:p>
          <w:p w:rsidR="004303FE" w:rsidRPr="00A11234" w:rsidRDefault="004303FE" w:rsidP="00906DDE">
            <w:pPr>
              <w:pStyle w:val="Akapitzlist"/>
              <w:spacing w:before="40" w:after="40" w:line="23" w:lineRule="atLeast"/>
              <w:ind w:left="353"/>
              <w:jc w:val="both"/>
              <w:rPr>
                <w:rFonts w:asciiTheme="minorHAnsi" w:eastAsiaTheme="minorEastAsia" w:hAnsiTheme="minorHAnsi"/>
                <w:sz w:val="18"/>
                <w:szCs w:val="18"/>
              </w:rPr>
            </w:pPr>
            <w:r w:rsidRPr="00A11234">
              <w:rPr>
                <w:rFonts w:asciiTheme="minorHAnsi" w:eastAsiaTheme="minorEastAsia" w:hAnsiTheme="minorHAnsi"/>
                <w:sz w:val="18"/>
                <w:szCs w:val="18"/>
              </w:rPr>
              <w:t>Ponadto, ocenie będzie podlegało, czy typy projektów grantobiorców są zgodne ze wskazanymi przez beneficjenta projektu programami pomocowymi.  W ramach tej weryfikacji dokonana zostanie ocena czy planowane wsparcie nie wchodzi w zakres niedozwolonej pomocy wywozowej.</w:t>
            </w:r>
          </w:p>
          <w:p w:rsidR="004303FE" w:rsidRPr="00A11234" w:rsidRDefault="004303FE" w:rsidP="00906DDE">
            <w:pPr>
              <w:pStyle w:val="Akapitzlist"/>
              <w:spacing w:before="40" w:after="40" w:line="23" w:lineRule="atLeast"/>
              <w:ind w:left="353"/>
              <w:jc w:val="both"/>
              <w:rPr>
                <w:rFonts w:asciiTheme="minorHAnsi" w:eastAsiaTheme="minorEastAsia" w:hAnsiTheme="minorHAnsi"/>
                <w:sz w:val="18"/>
                <w:szCs w:val="18"/>
              </w:rPr>
            </w:pPr>
          </w:p>
          <w:p w:rsidR="006669F9" w:rsidRPr="007F50DC" w:rsidRDefault="004303FE" w:rsidP="007F50DC">
            <w:pPr>
              <w:pStyle w:val="Akapitzlist"/>
              <w:spacing w:before="40" w:after="40" w:line="23" w:lineRule="atLeast"/>
              <w:ind w:left="353"/>
              <w:jc w:val="both"/>
              <w:rPr>
                <w:rFonts w:asciiTheme="minorHAnsi" w:hAnsiTheme="minorHAnsi"/>
                <w:sz w:val="18"/>
                <w:szCs w:val="18"/>
              </w:rPr>
            </w:pPr>
            <w:r w:rsidRPr="00A11234">
              <w:rPr>
                <w:rFonts w:asciiTheme="minorHAnsi" w:hAnsiTheme="minorHAnsi"/>
                <w:sz w:val="18"/>
                <w:szCs w:val="18"/>
              </w:rPr>
              <w:t>Możliwa jednokrotna poprawa  projektu w zakresie spełnienia kryterium.</w:t>
            </w:r>
          </w:p>
        </w:tc>
        <w:tc>
          <w:tcPr>
            <w:tcW w:w="2623" w:type="dxa"/>
            <w:gridSpan w:val="2"/>
            <w:vAlign w:val="center"/>
          </w:tcPr>
          <w:p w:rsidR="004528D0" w:rsidRPr="00A11234" w:rsidRDefault="004528D0" w:rsidP="00A82F1E">
            <w:pPr>
              <w:spacing w:after="0" w:line="23" w:lineRule="atLeast"/>
              <w:jc w:val="center"/>
              <w:rPr>
                <w:rFonts w:asciiTheme="minorHAnsi" w:hAnsiTheme="minorHAnsi"/>
                <w:sz w:val="18"/>
                <w:szCs w:val="18"/>
              </w:rPr>
            </w:pPr>
            <w:r w:rsidRPr="00A11234">
              <w:rPr>
                <w:rFonts w:asciiTheme="minorHAnsi" w:hAnsiTheme="minorHAnsi"/>
                <w:sz w:val="18"/>
                <w:szCs w:val="18"/>
              </w:rPr>
              <w:lastRenderedPageBreak/>
              <w:t xml:space="preserve">Tak/nie </w:t>
            </w:r>
            <w:r w:rsidRPr="00A11234">
              <w:rPr>
                <w:rFonts w:asciiTheme="minorHAnsi" w:hAnsiTheme="minorHAnsi"/>
                <w:sz w:val="18"/>
                <w:szCs w:val="18"/>
              </w:rPr>
              <w:br/>
              <w:t>(niespełnienie kryterium oznacza odrzucenie wniosku)</w:t>
            </w:r>
          </w:p>
        </w:tc>
      </w:tr>
      <w:tr w:rsidR="00282194" w:rsidRPr="00A11234" w:rsidTr="00515FAE">
        <w:tc>
          <w:tcPr>
            <w:tcW w:w="851" w:type="dxa"/>
            <w:gridSpan w:val="2"/>
            <w:vAlign w:val="center"/>
          </w:tcPr>
          <w:p w:rsidR="00282194" w:rsidRPr="00A11234" w:rsidRDefault="00282194" w:rsidP="002A2784">
            <w:pPr>
              <w:spacing w:after="0" w:line="23" w:lineRule="atLeast"/>
              <w:jc w:val="center"/>
              <w:rPr>
                <w:rFonts w:asciiTheme="minorHAnsi" w:hAnsiTheme="minorHAnsi"/>
                <w:sz w:val="18"/>
                <w:szCs w:val="18"/>
              </w:rPr>
            </w:pPr>
            <w:r w:rsidRPr="00A11234">
              <w:rPr>
                <w:rFonts w:asciiTheme="minorHAnsi" w:hAnsiTheme="minorHAnsi"/>
                <w:sz w:val="18"/>
                <w:szCs w:val="18"/>
              </w:rPr>
              <w:lastRenderedPageBreak/>
              <w:t>B.4</w:t>
            </w:r>
          </w:p>
        </w:tc>
        <w:tc>
          <w:tcPr>
            <w:tcW w:w="2268" w:type="dxa"/>
            <w:vAlign w:val="center"/>
          </w:tcPr>
          <w:p w:rsidR="00282194" w:rsidRPr="00A11234" w:rsidRDefault="00282194" w:rsidP="002A2784">
            <w:pPr>
              <w:spacing w:after="0" w:line="240" w:lineRule="auto"/>
              <w:jc w:val="center"/>
              <w:rPr>
                <w:rFonts w:asciiTheme="minorHAnsi" w:hAnsiTheme="minorHAnsi"/>
                <w:sz w:val="18"/>
                <w:szCs w:val="18"/>
              </w:rPr>
            </w:pPr>
            <w:r w:rsidRPr="00A11234">
              <w:rPr>
                <w:rFonts w:asciiTheme="minorHAnsi" w:hAnsiTheme="minorHAnsi"/>
                <w:sz w:val="18"/>
                <w:szCs w:val="18"/>
              </w:rPr>
              <w:t xml:space="preserve">Wybór partnera/ów </w:t>
            </w:r>
            <w:r w:rsidRPr="00A11234">
              <w:rPr>
                <w:rFonts w:asciiTheme="minorHAnsi" w:hAnsiTheme="minorHAnsi"/>
                <w:sz w:val="18"/>
                <w:szCs w:val="18"/>
              </w:rPr>
              <w:br/>
              <w:t>projektu został dokonany zgodnie z obowiązującymi przepisami</w:t>
            </w:r>
          </w:p>
        </w:tc>
        <w:tc>
          <w:tcPr>
            <w:tcW w:w="8891" w:type="dxa"/>
            <w:vAlign w:val="center"/>
          </w:tcPr>
          <w:p w:rsidR="00906DDE" w:rsidRDefault="00282194" w:rsidP="002A2784">
            <w:pPr>
              <w:spacing w:after="0" w:line="240" w:lineRule="auto"/>
              <w:jc w:val="both"/>
              <w:rPr>
                <w:sz w:val="18"/>
                <w:szCs w:val="18"/>
              </w:rPr>
            </w:pPr>
            <w:r w:rsidRPr="00A11234">
              <w:rPr>
                <w:rFonts w:asciiTheme="minorHAnsi" w:hAnsiTheme="minorHAnsi"/>
                <w:sz w:val="18"/>
                <w:szCs w:val="18"/>
              </w:rPr>
              <w:t>Ocenie podlega czy wnioskodawca doko</w:t>
            </w:r>
            <w:r w:rsidR="00A85188">
              <w:rPr>
                <w:rFonts w:asciiTheme="minorHAnsi" w:hAnsiTheme="minorHAnsi"/>
                <w:sz w:val="18"/>
                <w:szCs w:val="18"/>
              </w:rPr>
              <w:t>nał wyboru partnera/ów zgodnie z przepisami</w:t>
            </w:r>
            <w:r w:rsidR="00906DDE">
              <w:rPr>
                <w:sz w:val="18"/>
                <w:szCs w:val="18"/>
              </w:rPr>
              <w:t xml:space="preserve"> ustawy wdrożeniowej</w:t>
            </w:r>
            <w:r w:rsidR="008E7D46">
              <w:rPr>
                <w:sz w:val="18"/>
                <w:szCs w:val="18"/>
              </w:rPr>
              <w:t>, w tym m.in. czy wybór partnera został dokonany przed złożeniem wniosku o dofinansowanie projektu</w:t>
            </w:r>
            <w:r w:rsidR="00906DDE">
              <w:rPr>
                <w:sz w:val="18"/>
                <w:szCs w:val="18"/>
              </w:rPr>
              <w:t xml:space="preserve">. </w:t>
            </w:r>
          </w:p>
          <w:p w:rsidR="00282194" w:rsidRPr="00A11234" w:rsidRDefault="00282194" w:rsidP="002A2784">
            <w:pPr>
              <w:spacing w:after="0" w:line="240" w:lineRule="auto"/>
              <w:jc w:val="both"/>
              <w:rPr>
                <w:rFonts w:asciiTheme="minorHAnsi" w:hAnsiTheme="minorHAnsi"/>
                <w:sz w:val="18"/>
                <w:szCs w:val="18"/>
              </w:rPr>
            </w:pPr>
          </w:p>
          <w:p w:rsidR="00282194" w:rsidRPr="00A11234" w:rsidRDefault="004303FE" w:rsidP="007F50DC">
            <w:pPr>
              <w:spacing w:before="40" w:after="40" w:line="23" w:lineRule="atLeast"/>
              <w:jc w:val="both"/>
              <w:rPr>
                <w:rFonts w:asciiTheme="minorHAnsi" w:hAnsiTheme="minorHAnsi"/>
                <w:sz w:val="18"/>
                <w:szCs w:val="18"/>
              </w:rPr>
            </w:pPr>
            <w:r w:rsidRPr="00A11234">
              <w:rPr>
                <w:rFonts w:asciiTheme="minorHAnsi" w:hAnsiTheme="minorHAnsi"/>
                <w:sz w:val="18"/>
                <w:szCs w:val="18"/>
              </w:rPr>
              <w:t>Możliwa jednokrotna poprawa  projektu w zakresie spełnienia kryterium.</w:t>
            </w:r>
          </w:p>
        </w:tc>
        <w:tc>
          <w:tcPr>
            <w:tcW w:w="2623" w:type="dxa"/>
            <w:gridSpan w:val="2"/>
            <w:vAlign w:val="center"/>
          </w:tcPr>
          <w:p w:rsidR="00282194" w:rsidRPr="00A11234" w:rsidRDefault="00282194" w:rsidP="002A2784">
            <w:pPr>
              <w:spacing w:after="0" w:line="240" w:lineRule="auto"/>
              <w:jc w:val="center"/>
              <w:rPr>
                <w:rFonts w:asciiTheme="minorHAnsi" w:hAnsiTheme="minorHAnsi"/>
                <w:sz w:val="18"/>
                <w:szCs w:val="18"/>
              </w:rPr>
            </w:pPr>
            <w:r w:rsidRPr="00A11234">
              <w:rPr>
                <w:rFonts w:asciiTheme="minorHAnsi" w:hAnsiTheme="minorHAnsi"/>
                <w:sz w:val="18"/>
                <w:szCs w:val="18"/>
              </w:rPr>
              <w:t xml:space="preserve">Tak/nie/nie dotyczy </w:t>
            </w:r>
            <w:r w:rsidRPr="00A11234">
              <w:rPr>
                <w:rFonts w:asciiTheme="minorHAnsi" w:hAnsiTheme="minorHAnsi"/>
                <w:sz w:val="18"/>
                <w:szCs w:val="18"/>
              </w:rPr>
              <w:br/>
              <w:t>(niespełnienie kryterium oznacza odrzucenie wniosku)</w:t>
            </w:r>
          </w:p>
        </w:tc>
      </w:tr>
      <w:tr w:rsidR="003D32C3" w:rsidRPr="00A11234" w:rsidTr="007F50DC">
        <w:trPr>
          <w:trHeight w:val="694"/>
        </w:trPr>
        <w:tc>
          <w:tcPr>
            <w:tcW w:w="851" w:type="dxa"/>
            <w:gridSpan w:val="2"/>
            <w:vAlign w:val="center"/>
          </w:tcPr>
          <w:p w:rsidR="003D32C3" w:rsidRPr="00A11234" w:rsidRDefault="003D32C3" w:rsidP="002A2784">
            <w:pPr>
              <w:spacing w:after="0" w:line="23" w:lineRule="atLeast"/>
              <w:jc w:val="center"/>
              <w:rPr>
                <w:rFonts w:asciiTheme="minorHAnsi" w:hAnsiTheme="minorHAnsi"/>
                <w:sz w:val="18"/>
                <w:szCs w:val="18"/>
              </w:rPr>
            </w:pPr>
            <w:r>
              <w:rPr>
                <w:rFonts w:asciiTheme="minorHAnsi" w:hAnsiTheme="minorHAnsi"/>
                <w:sz w:val="18"/>
                <w:szCs w:val="18"/>
              </w:rPr>
              <w:t>B.5</w:t>
            </w:r>
          </w:p>
        </w:tc>
        <w:tc>
          <w:tcPr>
            <w:tcW w:w="2268" w:type="dxa"/>
            <w:vAlign w:val="center"/>
          </w:tcPr>
          <w:p w:rsidR="003D32C3" w:rsidRPr="00A11234" w:rsidRDefault="003D32C3" w:rsidP="003D32C3">
            <w:pPr>
              <w:spacing w:after="0" w:line="23" w:lineRule="atLeast"/>
              <w:jc w:val="center"/>
              <w:rPr>
                <w:rFonts w:asciiTheme="minorHAnsi" w:eastAsiaTheme="minorEastAsia" w:hAnsiTheme="minorHAnsi"/>
                <w:sz w:val="18"/>
                <w:szCs w:val="18"/>
              </w:rPr>
            </w:pPr>
            <w:r w:rsidRPr="00A11234">
              <w:rPr>
                <w:rFonts w:asciiTheme="minorHAnsi" w:eastAsiaTheme="minorEastAsia" w:hAnsiTheme="minorHAnsi"/>
                <w:sz w:val="18"/>
                <w:szCs w:val="18"/>
              </w:rPr>
              <w:t>Prawidłowość określenia wkładu własnego</w:t>
            </w:r>
          </w:p>
          <w:p w:rsidR="003D32C3" w:rsidRPr="00A11234" w:rsidRDefault="003D32C3" w:rsidP="00A82F1E">
            <w:pPr>
              <w:spacing w:after="0" w:line="23" w:lineRule="atLeast"/>
              <w:jc w:val="center"/>
              <w:rPr>
                <w:rFonts w:asciiTheme="minorHAnsi" w:hAnsiTheme="minorHAnsi"/>
                <w:sz w:val="18"/>
                <w:szCs w:val="18"/>
              </w:rPr>
            </w:pPr>
          </w:p>
        </w:tc>
        <w:tc>
          <w:tcPr>
            <w:tcW w:w="8891" w:type="dxa"/>
          </w:tcPr>
          <w:p w:rsidR="003D32C3" w:rsidRPr="00A11234" w:rsidRDefault="003D32C3" w:rsidP="003D32C3">
            <w:pPr>
              <w:spacing w:after="0" w:line="240" w:lineRule="auto"/>
              <w:jc w:val="both"/>
              <w:rPr>
                <w:rFonts w:asciiTheme="minorHAnsi" w:hAnsiTheme="minorHAnsi"/>
                <w:sz w:val="18"/>
                <w:szCs w:val="18"/>
              </w:rPr>
            </w:pPr>
            <w:r w:rsidRPr="00A11234">
              <w:rPr>
                <w:rFonts w:asciiTheme="minorHAnsi" w:hAnsiTheme="minorHAnsi"/>
                <w:sz w:val="18"/>
                <w:szCs w:val="18"/>
              </w:rPr>
              <w:t xml:space="preserve">Ocenie podlega, czy wkład własny </w:t>
            </w:r>
            <w:r w:rsidR="00D37637">
              <w:rPr>
                <w:rFonts w:asciiTheme="minorHAnsi" w:hAnsiTheme="minorHAnsi"/>
                <w:sz w:val="18"/>
                <w:szCs w:val="18"/>
              </w:rPr>
              <w:t>w</w:t>
            </w:r>
            <w:r w:rsidRPr="00A11234">
              <w:rPr>
                <w:rFonts w:asciiTheme="minorHAnsi" w:hAnsiTheme="minorHAnsi"/>
                <w:sz w:val="18"/>
                <w:szCs w:val="18"/>
              </w:rPr>
              <w:t>nioskodawcy, stanowi nie mniej niż 15%</w:t>
            </w:r>
            <w:r w:rsidR="00906DDE">
              <w:rPr>
                <w:rStyle w:val="Odwoanieprzypisudolnego"/>
                <w:rFonts w:asciiTheme="minorHAnsi" w:hAnsiTheme="minorHAnsi"/>
                <w:sz w:val="18"/>
                <w:szCs w:val="18"/>
              </w:rPr>
              <w:footnoteReference w:id="9"/>
            </w:r>
            <w:r w:rsidRPr="00A11234">
              <w:rPr>
                <w:rFonts w:asciiTheme="minorHAnsi" w:hAnsiTheme="minorHAnsi"/>
                <w:sz w:val="18"/>
                <w:szCs w:val="18"/>
              </w:rPr>
              <w:t xml:space="preserve"> w wydatkach kwalifikowalnych projektu. </w:t>
            </w:r>
          </w:p>
          <w:p w:rsidR="003D32C3" w:rsidRDefault="003D32C3" w:rsidP="003D32C3">
            <w:pPr>
              <w:spacing w:after="0" w:line="240" w:lineRule="auto"/>
              <w:jc w:val="both"/>
              <w:rPr>
                <w:rFonts w:asciiTheme="minorHAnsi" w:hAnsiTheme="minorHAnsi"/>
                <w:sz w:val="18"/>
                <w:szCs w:val="18"/>
              </w:rPr>
            </w:pPr>
            <w:r>
              <w:rPr>
                <w:rFonts w:asciiTheme="minorHAnsi" w:hAnsiTheme="minorHAnsi"/>
                <w:sz w:val="18"/>
                <w:szCs w:val="18"/>
              </w:rPr>
              <w:t xml:space="preserve">W przypadku wystąpienia pomocy publicznej na poziomie </w:t>
            </w:r>
            <w:r w:rsidR="00D37637">
              <w:rPr>
                <w:rFonts w:asciiTheme="minorHAnsi" w:hAnsiTheme="minorHAnsi"/>
                <w:sz w:val="18"/>
                <w:szCs w:val="18"/>
              </w:rPr>
              <w:t>w</w:t>
            </w:r>
            <w:r w:rsidR="008E7D46">
              <w:rPr>
                <w:rFonts w:asciiTheme="minorHAnsi" w:hAnsiTheme="minorHAnsi"/>
                <w:sz w:val="18"/>
                <w:szCs w:val="18"/>
              </w:rPr>
              <w:t>nioskodawcy</w:t>
            </w:r>
            <w:r w:rsidR="00906DDE">
              <w:rPr>
                <w:rFonts w:asciiTheme="minorHAnsi" w:hAnsiTheme="minorHAnsi"/>
                <w:sz w:val="18"/>
                <w:szCs w:val="18"/>
              </w:rPr>
              <w:t>,</w:t>
            </w:r>
            <w:r>
              <w:rPr>
                <w:rFonts w:asciiTheme="minorHAnsi" w:hAnsiTheme="minorHAnsi"/>
                <w:sz w:val="18"/>
                <w:szCs w:val="18"/>
              </w:rPr>
              <w:t xml:space="preserve"> ocenie podlega </w:t>
            </w:r>
            <w:r w:rsidR="00C203AD">
              <w:rPr>
                <w:rFonts w:asciiTheme="minorHAnsi" w:hAnsiTheme="minorHAnsi"/>
                <w:sz w:val="18"/>
                <w:szCs w:val="18"/>
              </w:rPr>
              <w:t xml:space="preserve">dodatkowo </w:t>
            </w:r>
            <w:r>
              <w:rPr>
                <w:rFonts w:asciiTheme="minorHAnsi" w:hAnsiTheme="minorHAnsi"/>
                <w:sz w:val="18"/>
                <w:szCs w:val="18"/>
              </w:rPr>
              <w:t>czy projekt jest zgodny z r</w:t>
            </w:r>
            <w:r w:rsidRPr="00A11234">
              <w:rPr>
                <w:rFonts w:asciiTheme="minorHAnsi" w:hAnsiTheme="minorHAnsi"/>
                <w:sz w:val="18"/>
                <w:szCs w:val="18"/>
              </w:rPr>
              <w:t>ozporządzenie</w:t>
            </w:r>
            <w:r>
              <w:rPr>
                <w:rFonts w:asciiTheme="minorHAnsi" w:hAnsiTheme="minorHAnsi"/>
                <w:sz w:val="18"/>
                <w:szCs w:val="18"/>
              </w:rPr>
              <w:t>m</w:t>
            </w:r>
            <w:r w:rsidRPr="00A11234">
              <w:rPr>
                <w:rFonts w:asciiTheme="minorHAnsi" w:hAnsiTheme="minorHAnsi"/>
                <w:sz w:val="18"/>
                <w:szCs w:val="18"/>
              </w:rPr>
              <w:t xml:space="preserve"> KE nr 1407/2013</w:t>
            </w:r>
            <w:r w:rsidR="002A0E24">
              <w:rPr>
                <w:rFonts w:asciiTheme="minorHAnsi" w:hAnsiTheme="minorHAnsi"/>
                <w:sz w:val="18"/>
                <w:szCs w:val="18"/>
              </w:rPr>
              <w:t xml:space="preserve"> </w:t>
            </w:r>
            <w:r w:rsidR="002A0E24" w:rsidRPr="002A0E24">
              <w:rPr>
                <w:rFonts w:asciiTheme="minorHAnsi" w:hAnsiTheme="minorHAnsi"/>
                <w:sz w:val="18"/>
                <w:szCs w:val="18"/>
              </w:rPr>
              <w:t>oraz zgodnie z zasadami rozporządzenia Ministra Infrastruktury i Rozwoju z dnia 19 marca 2015 r. w sprawie udzielania pomocy de minimis w ramach regionalnych programów operacyjnych na lata 2014-2020 (Dz. U. poz. 488).</w:t>
            </w:r>
          </w:p>
          <w:p w:rsidR="003D32C3" w:rsidRPr="00A11234" w:rsidRDefault="003D32C3" w:rsidP="003D32C3">
            <w:pPr>
              <w:spacing w:after="0" w:line="240" w:lineRule="auto"/>
              <w:jc w:val="both"/>
              <w:rPr>
                <w:rFonts w:asciiTheme="minorHAnsi" w:hAnsiTheme="minorHAnsi"/>
                <w:sz w:val="18"/>
                <w:szCs w:val="18"/>
              </w:rPr>
            </w:pPr>
          </w:p>
          <w:p w:rsidR="003D32C3" w:rsidRPr="00A11234" w:rsidRDefault="00906DDE" w:rsidP="003D32C3">
            <w:pPr>
              <w:pStyle w:val="Default"/>
              <w:jc w:val="both"/>
              <w:rPr>
                <w:rFonts w:asciiTheme="minorHAnsi" w:hAnsiTheme="minorHAnsi"/>
                <w:color w:val="auto"/>
                <w:sz w:val="18"/>
                <w:szCs w:val="18"/>
              </w:rPr>
            </w:pPr>
            <w:r>
              <w:rPr>
                <w:rFonts w:asciiTheme="minorHAnsi" w:hAnsiTheme="minorHAnsi"/>
                <w:color w:val="auto"/>
                <w:sz w:val="18"/>
                <w:szCs w:val="18"/>
              </w:rPr>
              <w:t xml:space="preserve">Wnioskodawca oświadczył, że </w:t>
            </w:r>
            <w:r w:rsidR="003D32C3" w:rsidRPr="00A11234">
              <w:rPr>
                <w:rFonts w:asciiTheme="minorHAnsi" w:hAnsiTheme="minorHAnsi"/>
                <w:color w:val="auto"/>
                <w:sz w:val="18"/>
                <w:szCs w:val="18"/>
              </w:rPr>
              <w:t>wkład własny grantobiorców będzie spełniał następujące warunki:</w:t>
            </w:r>
          </w:p>
          <w:p w:rsidR="003D32C3" w:rsidRDefault="003D32C3" w:rsidP="003D32C3">
            <w:pPr>
              <w:pStyle w:val="Default"/>
              <w:jc w:val="both"/>
              <w:rPr>
                <w:rFonts w:asciiTheme="minorHAnsi" w:hAnsiTheme="minorHAnsi"/>
                <w:color w:val="auto"/>
                <w:sz w:val="18"/>
                <w:szCs w:val="18"/>
              </w:rPr>
            </w:pPr>
          </w:p>
          <w:p w:rsidR="00C3784F" w:rsidRDefault="00C3784F" w:rsidP="003D32C3">
            <w:pPr>
              <w:pStyle w:val="Default"/>
              <w:numPr>
                <w:ilvl w:val="0"/>
                <w:numId w:val="51"/>
              </w:numPr>
              <w:jc w:val="both"/>
              <w:rPr>
                <w:rFonts w:asciiTheme="minorHAnsi" w:hAnsiTheme="minorHAnsi"/>
                <w:color w:val="auto"/>
                <w:sz w:val="18"/>
                <w:szCs w:val="18"/>
              </w:rPr>
            </w:pPr>
            <w:r w:rsidRPr="00C3784F">
              <w:rPr>
                <w:rFonts w:asciiTheme="minorHAnsi" w:hAnsiTheme="minorHAnsi"/>
                <w:color w:val="auto"/>
                <w:sz w:val="18"/>
                <w:szCs w:val="18"/>
              </w:rPr>
              <w:t>Wnioskodawca w ramach pomocy de minimis zapewni 100% wartości dofinansowania na wsparcie doradcze dla startujących eksporterów polegające na opracowaniu strategii internacjonalizacji działalności gospodarczej.</w:t>
            </w:r>
          </w:p>
          <w:p w:rsidR="003D32C3" w:rsidRPr="00C3784F" w:rsidRDefault="003D32C3" w:rsidP="003D32C3">
            <w:pPr>
              <w:pStyle w:val="Default"/>
              <w:numPr>
                <w:ilvl w:val="0"/>
                <w:numId w:val="51"/>
              </w:numPr>
              <w:jc w:val="both"/>
              <w:rPr>
                <w:rFonts w:asciiTheme="minorHAnsi" w:hAnsiTheme="minorHAnsi"/>
                <w:color w:val="auto"/>
                <w:sz w:val="18"/>
                <w:szCs w:val="18"/>
              </w:rPr>
            </w:pPr>
            <w:r w:rsidRPr="00C3784F">
              <w:rPr>
                <w:rFonts w:asciiTheme="minorHAnsi" w:hAnsiTheme="minorHAnsi"/>
                <w:color w:val="auto"/>
                <w:sz w:val="18"/>
                <w:szCs w:val="18"/>
              </w:rPr>
              <w:t>Minimalna wartość wkładu własnego w przypadku wyboru pomocy de minimis:</w:t>
            </w:r>
          </w:p>
          <w:p w:rsidR="003D32C3" w:rsidRPr="00A11234" w:rsidRDefault="003D32C3" w:rsidP="003D32C3">
            <w:pPr>
              <w:pStyle w:val="Default"/>
              <w:numPr>
                <w:ilvl w:val="1"/>
                <w:numId w:val="39"/>
              </w:numPr>
              <w:jc w:val="both"/>
              <w:rPr>
                <w:rFonts w:asciiTheme="minorHAnsi" w:hAnsiTheme="minorHAnsi"/>
                <w:color w:val="auto"/>
                <w:sz w:val="18"/>
                <w:szCs w:val="18"/>
              </w:rPr>
            </w:pPr>
            <w:r w:rsidRPr="00A11234">
              <w:rPr>
                <w:rFonts w:asciiTheme="minorHAnsi" w:hAnsiTheme="minorHAnsi"/>
                <w:color w:val="auto"/>
                <w:sz w:val="18"/>
                <w:szCs w:val="18"/>
              </w:rPr>
              <w:t>dla startujących eksporterów</w:t>
            </w:r>
            <w:r w:rsidRPr="00A11234">
              <w:rPr>
                <w:rStyle w:val="Odwoanieprzypisudolnego"/>
                <w:rFonts w:asciiTheme="minorHAnsi" w:hAnsiTheme="minorHAnsi"/>
                <w:color w:val="auto"/>
                <w:sz w:val="18"/>
                <w:szCs w:val="18"/>
              </w:rPr>
              <w:footnoteReference w:id="10"/>
            </w:r>
            <w:r w:rsidRPr="00A11234">
              <w:rPr>
                <w:rFonts w:asciiTheme="minorHAnsi" w:hAnsiTheme="minorHAnsi"/>
                <w:color w:val="auto"/>
                <w:sz w:val="18"/>
                <w:szCs w:val="18"/>
              </w:rPr>
              <w:t>:</w:t>
            </w:r>
          </w:p>
          <w:p w:rsidR="003D32C3" w:rsidRPr="00A11234" w:rsidRDefault="003D32C3" w:rsidP="003D32C3">
            <w:pPr>
              <w:pStyle w:val="Default"/>
              <w:numPr>
                <w:ilvl w:val="2"/>
                <w:numId w:val="39"/>
              </w:numPr>
              <w:jc w:val="both"/>
              <w:rPr>
                <w:rFonts w:asciiTheme="minorHAnsi" w:hAnsiTheme="minorHAnsi"/>
                <w:color w:val="auto"/>
                <w:sz w:val="18"/>
                <w:szCs w:val="18"/>
              </w:rPr>
            </w:pPr>
            <w:r w:rsidRPr="00A11234">
              <w:rPr>
                <w:rFonts w:asciiTheme="minorHAnsi" w:hAnsiTheme="minorHAnsi"/>
                <w:color w:val="auto"/>
                <w:sz w:val="18"/>
                <w:szCs w:val="18"/>
              </w:rPr>
              <w:t>mikro przedsiębiorca – 15%</w:t>
            </w:r>
          </w:p>
          <w:p w:rsidR="003D32C3" w:rsidRPr="00A11234" w:rsidRDefault="003D32C3" w:rsidP="003D32C3">
            <w:pPr>
              <w:pStyle w:val="Default"/>
              <w:numPr>
                <w:ilvl w:val="2"/>
                <w:numId w:val="39"/>
              </w:numPr>
              <w:jc w:val="both"/>
              <w:rPr>
                <w:rFonts w:asciiTheme="minorHAnsi" w:hAnsiTheme="minorHAnsi"/>
                <w:color w:val="auto"/>
                <w:sz w:val="18"/>
                <w:szCs w:val="18"/>
              </w:rPr>
            </w:pPr>
            <w:r w:rsidRPr="00A11234">
              <w:rPr>
                <w:rFonts w:asciiTheme="minorHAnsi" w:hAnsiTheme="minorHAnsi"/>
                <w:color w:val="auto"/>
                <w:sz w:val="18"/>
                <w:szCs w:val="18"/>
              </w:rPr>
              <w:t>mały przedsiębiorca – 20%</w:t>
            </w:r>
          </w:p>
          <w:p w:rsidR="003D32C3" w:rsidRPr="00A11234" w:rsidRDefault="003D32C3" w:rsidP="003D32C3">
            <w:pPr>
              <w:pStyle w:val="Default"/>
              <w:numPr>
                <w:ilvl w:val="2"/>
                <w:numId w:val="39"/>
              </w:numPr>
              <w:jc w:val="both"/>
              <w:rPr>
                <w:rFonts w:asciiTheme="minorHAnsi" w:hAnsiTheme="minorHAnsi"/>
                <w:color w:val="auto"/>
                <w:sz w:val="18"/>
                <w:szCs w:val="18"/>
              </w:rPr>
            </w:pPr>
            <w:r w:rsidRPr="00A11234">
              <w:rPr>
                <w:rFonts w:asciiTheme="minorHAnsi" w:hAnsiTheme="minorHAnsi"/>
                <w:color w:val="auto"/>
                <w:sz w:val="18"/>
                <w:szCs w:val="18"/>
              </w:rPr>
              <w:t>średni przedsiębiorca – 25%</w:t>
            </w:r>
          </w:p>
          <w:p w:rsidR="003D32C3" w:rsidRPr="00A11234" w:rsidRDefault="003D32C3" w:rsidP="003D32C3">
            <w:pPr>
              <w:pStyle w:val="Default"/>
              <w:numPr>
                <w:ilvl w:val="1"/>
                <w:numId w:val="39"/>
              </w:numPr>
              <w:jc w:val="both"/>
              <w:rPr>
                <w:rFonts w:asciiTheme="minorHAnsi" w:hAnsiTheme="minorHAnsi"/>
                <w:color w:val="auto"/>
                <w:sz w:val="18"/>
                <w:szCs w:val="18"/>
              </w:rPr>
            </w:pPr>
            <w:r w:rsidRPr="00A11234">
              <w:rPr>
                <w:rFonts w:asciiTheme="minorHAnsi" w:hAnsiTheme="minorHAnsi"/>
                <w:color w:val="auto"/>
                <w:sz w:val="18"/>
                <w:szCs w:val="18"/>
              </w:rPr>
              <w:t>dla eksporterów:</w:t>
            </w:r>
          </w:p>
          <w:p w:rsidR="003D32C3" w:rsidRPr="00A11234" w:rsidRDefault="003D32C3" w:rsidP="003D32C3">
            <w:pPr>
              <w:pStyle w:val="Default"/>
              <w:numPr>
                <w:ilvl w:val="2"/>
                <w:numId w:val="39"/>
              </w:numPr>
              <w:jc w:val="both"/>
              <w:rPr>
                <w:rFonts w:asciiTheme="minorHAnsi" w:hAnsiTheme="minorHAnsi"/>
                <w:color w:val="auto"/>
                <w:sz w:val="18"/>
                <w:szCs w:val="18"/>
              </w:rPr>
            </w:pPr>
            <w:r w:rsidRPr="00A11234">
              <w:rPr>
                <w:rFonts w:asciiTheme="minorHAnsi" w:hAnsiTheme="minorHAnsi"/>
                <w:color w:val="auto"/>
                <w:sz w:val="18"/>
                <w:szCs w:val="18"/>
              </w:rPr>
              <w:t>mikro przedsiębiorca – 25%</w:t>
            </w:r>
          </w:p>
          <w:p w:rsidR="003D32C3" w:rsidRPr="00A11234" w:rsidRDefault="003D32C3" w:rsidP="003D32C3">
            <w:pPr>
              <w:pStyle w:val="Default"/>
              <w:numPr>
                <w:ilvl w:val="2"/>
                <w:numId w:val="39"/>
              </w:numPr>
              <w:jc w:val="both"/>
              <w:rPr>
                <w:rFonts w:asciiTheme="minorHAnsi" w:hAnsiTheme="minorHAnsi"/>
                <w:color w:val="auto"/>
                <w:sz w:val="18"/>
                <w:szCs w:val="18"/>
              </w:rPr>
            </w:pPr>
            <w:r w:rsidRPr="00A11234">
              <w:rPr>
                <w:rFonts w:asciiTheme="minorHAnsi" w:hAnsiTheme="minorHAnsi"/>
                <w:color w:val="auto"/>
                <w:sz w:val="18"/>
                <w:szCs w:val="18"/>
              </w:rPr>
              <w:lastRenderedPageBreak/>
              <w:t>mały przedsiębiorca – 30%</w:t>
            </w:r>
          </w:p>
          <w:p w:rsidR="003D32C3" w:rsidRPr="00A11234" w:rsidRDefault="003D32C3" w:rsidP="003D32C3">
            <w:pPr>
              <w:pStyle w:val="Default"/>
              <w:numPr>
                <w:ilvl w:val="2"/>
                <w:numId w:val="39"/>
              </w:numPr>
              <w:jc w:val="both"/>
              <w:rPr>
                <w:rFonts w:asciiTheme="minorHAnsi" w:hAnsiTheme="minorHAnsi"/>
                <w:color w:val="auto"/>
                <w:sz w:val="18"/>
                <w:szCs w:val="18"/>
              </w:rPr>
            </w:pPr>
            <w:r w:rsidRPr="00A11234">
              <w:rPr>
                <w:rFonts w:asciiTheme="minorHAnsi" w:hAnsiTheme="minorHAnsi"/>
                <w:color w:val="auto"/>
                <w:sz w:val="18"/>
                <w:szCs w:val="18"/>
              </w:rPr>
              <w:t>średni przedsiębiorca – 35%</w:t>
            </w:r>
          </w:p>
          <w:p w:rsidR="003C2545" w:rsidRDefault="003D32C3" w:rsidP="00C3784F">
            <w:pPr>
              <w:pStyle w:val="Default"/>
              <w:numPr>
                <w:ilvl w:val="0"/>
                <w:numId w:val="51"/>
              </w:numPr>
              <w:jc w:val="both"/>
              <w:rPr>
                <w:rFonts w:asciiTheme="minorHAnsi" w:hAnsiTheme="minorHAnsi"/>
                <w:color w:val="auto"/>
                <w:sz w:val="18"/>
                <w:szCs w:val="18"/>
              </w:rPr>
            </w:pPr>
            <w:r w:rsidRPr="00A11234">
              <w:rPr>
                <w:rFonts w:asciiTheme="minorHAnsi" w:hAnsiTheme="minorHAnsi"/>
                <w:color w:val="auto"/>
                <w:sz w:val="18"/>
                <w:szCs w:val="18"/>
              </w:rPr>
              <w:t xml:space="preserve">W przypadku wyboru pomocy publicznej stosuje się wkład własny </w:t>
            </w:r>
            <w:r w:rsidR="008E7D46">
              <w:rPr>
                <w:rFonts w:asciiTheme="minorHAnsi" w:hAnsiTheme="minorHAnsi"/>
                <w:color w:val="auto"/>
                <w:sz w:val="18"/>
                <w:szCs w:val="18"/>
              </w:rPr>
              <w:t xml:space="preserve">w wysokości </w:t>
            </w:r>
            <w:r w:rsidRPr="00A11234">
              <w:rPr>
                <w:rFonts w:asciiTheme="minorHAnsi" w:hAnsiTheme="minorHAnsi"/>
                <w:color w:val="auto"/>
                <w:sz w:val="18"/>
                <w:szCs w:val="18"/>
              </w:rPr>
              <w:t>min</w:t>
            </w:r>
            <w:r w:rsidR="008E7D46">
              <w:rPr>
                <w:rFonts w:asciiTheme="minorHAnsi" w:hAnsiTheme="minorHAnsi"/>
                <w:color w:val="auto"/>
                <w:sz w:val="18"/>
                <w:szCs w:val="18"/>
              </w:rPr>
              <w:t>.</w:t>
            </w:r>
            <w:r w:rsidRPr="00A11234">
              <w:rPr>
                <w:rFonts w:asciiTheme="minorHAnsi" w:hAnsiTheme="minorHAnsi"/>
                <w:color w:val="auto"/>
                <w:sz w:val="18"/>
                <w:szCs w:val="18"/>
              </w:rPr>
              <w:t xml:space="preserve"> 50% wartości wydatków kwalifikowalnych</w:t>
            </w:r>
            <w:r w:rsidR="008E7D46">
              <w:rPr>
                <w:rFonts w:asciiTheme="minorHAnsi" w:hAnsiTheme="minorHAnsi"/>
                <w:color w:val="auto"/>
                <w:sz w:val="18"/>
                <w:szCs w:val="18"/>
              </w:rPr>
              <w:t xml:space="preserve"> na poziomie grantu</w:t>
            </w:r>
            <w:r w:rsidRPr="00A11234">
              <w:rPr>
                <w:rFonts w:asciiTheme="minorHAnsi" w:hAnsiTheme="minorHAnsi"/>
                <w:color w:val="auto"/>
                <w:sz w:val="18"/>
                <w:szCs w:val="18"/>
              </w:rPr>
              <w:t>.</w:t>
            </w:r>
          </w:p>
          <w:p w:rsidR="003D32C3" w:rsidRPr="00A11234" w:rsidRDefault="003D32C3" w:rsidP="00C3784F">
            <w:pPr>
              <w:pStyle w:val="Default"/>
              <w:jc w:val="both"/>
              <w:rPr>
                <w:rFonts w:asciiTheme="minorHAnsi" w:hAnsiTheme="minorHAnsi"/>
                <w:sz w:val="18"/>
                <w:szCs w:val="18"/>
              </w:rPr>
            </w:pPr>
            <w:r w:rsidRPr="00C3784F">
              <w:rPr>
                <w:rFonts w:asciiTheme="minorHAnsi" w:hAnsiTheme="minorHAnsi"/>
                <w:color w:val="auto"/>
                <w:sz w:val="18"/>
                <w:szCs w:val="18"/>
              </w:rPr>
              <w:t>Możliwa jednokrotna poprawa projektu w</w:t>
            </w:r>
            <w:r w:rsidRPr="00A11234">
              <w:rPr>
                <w:rFonts w:asciiTheme="minorHAnsi" w:hAnsiTheme="minorHAnsi"/>
                <w:sz w:val="18"/>
                <w:szCs w:val="18"/>
              </w:rPr>
              <w:t xml:space="preserve"> zakresie spełnienia kryterium</w:t>
            </w:r>
          </w:p>
        </w:tc>
        <w:tc>
          <w:tcPr>
            <w:tcW w:w="2623" w:type="dxa"/>
            <w:gridSpan w:val="2"/>
            <w:vAlign w:val="center"/>
          </w:tcPr>
          <w:p w:rsidR="003D32C3" w:rsidRPr="00A11234" w:rsidRDefault="003D32C3" w:rsidP="00A82F1E">
            <w:pPr>
              <w:spacing w:after="0" w:line="23" w:lineRule="atLeast"/>
              <w:jc w:val="center"/>
              <w:rPr>
                <w:rFonts w:asciiTheme="minorHAnsi" w:hAnsiTheme="minorHAnsi"/>
                <w:sz w:val="18"/>
                <w:szCs w:val="18"/>
              </w:rPr>
            </w:pPr>
            <w:r w:rsidRPr="00A11234">
              <w:rPr>
                <w:rFonts w:asciiTheme="minorHAnsi" w:hAnsiTheme="minorHAnsi"/>
                <w:sz w:val="18"/>
                <w:szCs w:val="18"/>
              </w:rPr>
              <w:lastRenderedPageBreak/>
              <w:t xml:space="preserve">Tak/nie </w:t>
            </w:r>
            <w:r w:rsidRPr="00A11234">
              <w:rPr>
                <w:rFonts w:asciiTheme="minorHAnsi" w:hAnsiTheme="minorHAnsi"/>
                <w:sz w:val="18"/>
                <w:szCs w:val="18"/>
              </w:rPr>
              <w:br/>
              <w:t>(niespełnienie kryterium oznacza odrzucenie wniosku)</w:t>
            </w:r>
          </w:p>
        </w:tc>
      </w:tr>
      <w:tr w:rsidR="003D32C3" w:rsidRPr="00A11234" w:rsidTr="00515FAE">
        <w:trPr>
          <w:trHeight w:val="1435"/>
        </w:trPr>
        <w:tc>
          <w:tcPr>
            <w:tcW w:w="851" w:type="dxa"/>
            <w:gridSpan w:val="2"/>
            <w:vAlign w:val="center"/>
          </w:tcPr>
          <w:p w:rsidR="003D32C3" w:rsidRPr="00A11234" w:rsidRDefault="003D32C3" w:rsidP="003F6A98">
            <w:pPr>
              <w:spacing w:after="0" w:line="23" w:lineRule="atLeast"/>
              <w:jc w:val="center"/>
              <w:rPr>
                <w:rFonts w:asciiTheme="minorHAnsi" w:hAnsiTheme="minorHAnsi"/>
                <w:sz w:val="18"/>
                <w:szCs w:val="18"/>
              </w:rPr>
            </w:pPr>
            <w:r w:rsidRPr="00A11234">
              <w:rPr>
                <w:rFonts w:asciiTheme="minorHAnsi" w:hAnsiTheme="minorHAnsi"/>
                <w:sz w:val="18"/>
                <w:szCs w:val="18"/>
              </w:rPr>
              <w:lastRenderedPageBreak/>
              <w:t>B.</w:t>
            </w:r>
            <w:r w:rsidR="003F6A98">
              <w:rPr>
                <w:rFonts w:asciiTheme="minorHAnsi" w:hAnsiTheme="minorHAnsi"/>
                <w:sz w:val="18"/>
                <w:szCs w:val="18"/>
              </w:rPr>
              <w:t>6</w:t>
            </w:r>
          </w:p>
        </w:tc>
        <w:tc>
          <w:tcPr>
            <w:tcW w:w="2268" w:type="dxa"/>
            <w:vAlign w:val="center"/>
          </w:tcPr>
          <w:p w:rsidR="003D32C3" w:rsidRPr="00A11234" w:rsidRDefault="003D32C3" w:rsidP="00A82F1E">
            <w:pPr>
              <w:spacing w:after="0" w:line="23" w:lineRule="atLeast"/>
              <w:jc w:val="center"/>
              <w:rPr>
                <w:rFonts w:asciiTheme="minorHAnsi" w:hAnsiTheme="minorHAnsi"/>
                <w:i/>
                <w:sz w:val="18"/>
                <w:szCs w:val="18"/>
              </w:rPr>
            </w:pPr>
            <w:r w:rsidRPr="00A11234">
              <w:rPr>
                <w:rFonts w:asciiTheme="minorHAnsi" w:hAnsiTheme="minorHAnsi"/>
                <w:sz w:val="18"/>
                <w:szCs w:val="18"/>
              </w:rPr>
              <w:t xml:space="preserve">Cele projektu wspierają realizację celów określonych w Poddziałaniu 1.5.3 </w:t>
            </w:r>
          </w:p>
        </w:tc>
        <w:tc>
          <w:tcPr>
            <w:tcW w:w="8891" w:type="dxa"/>
            <w:vAlign w:val="center"/>
          </w:tcPr>
          <w:p w:rsidR="003D32C3" w:rsidRPr="00A11234" w:rsidRDefault="003D32C3" w:rsidP="00A82F1E">
            <w:pPr>
              <w:spacing w:after="0" w:line="23" w:lineRule="atLeast"/>
              <w:jc w:val="both"/>
              <w:rPr>
                <w:rFonts w:asciiTheme="minorHAnsi" w:hAnsiTheme="minorHAnsi"/>
                <w:sz w:val="18"/>
                <w:szCs w:val="18"/>
              </w:rPr>
            </w:pPr>
            <w:r w:rsidRPr="00A11234">
              <w:rPr>
                <w:rFonts w:asciiTheme="minorHAnsi" w:hAnsiTheme="minorHAnsi"/>
                <w:sz w:val="18"/>
                <w:szCs w:val="18"/>
              </w:rPr>
              <w:t>Ocenie podlega czy cel projektu umożliwi zrealizowanie celu Poddziałania 1.5.3, którym jest zwiększony poziom handlu zagranicznego sektora MŚP.</w:t>
            </w:r>
          </w:p>
          <w:p w:rsidR="003D32C3" w:rsidRPr="00A11234" w:rsidRDefault="003D32C3" w:rsidP="00A82F1E">
            <w:pPr>
              <w:spacing w:after="0" w:line="23" w:lineRule="atLeast"/>
              <w:jc w:val="both"/>
              <w:rPr>
                <w:rFonts w:asciiTheme="minorHAnsi" w:hAnsiTheme="minorHAnsi"/>
                <w:sz w:val="18"/>
                <w:szCs w:val="18"/>
              </w:rPr>
            </w:pPr>
            <w:r w:rsidRPr="00A11234">
              <w:rPr>
                <w:rFonts w:asciiTheme="minorHAnsi" w:hAnsiTheme="minorHAnsi"/>
                <w:sz w:val="18"/>
                <w:szCs w:val="18"/>
              </w:rPr>
              <w:br/>
              <w:t>W tym kontekście należy zbadać czy:</w:t>
            </w:r>
          </w:p>
          <w:p w:rsidR="003D32C3" w:rsidRPr="00A11234" w:rsidRDefault="003D32C3" w:rsidP="009278D4">
            <w:pPr>
              <w:numPr>
                <w:ilvl w:val="0"/>
                <w:numId w:val="3"/>
              </w:numPr>
              <w:spacing w:after="0" w:line="23" w:lineRule="atLeast"/>
              <w:ind w:left="459"/>
              <w:jc w:val="both"/>
              <w:rPr>
                <w:rFonts w:asciiTheme="minorHAnsi" w:hAnsiTheme="minorHAnsi"/>
                <w:sz w:val="18"/>
                <w:szCs w:val="18"/>
              </w:rPr>
            </w:pPr>
            <w:r w:rsidRPr="00A11234">
              <w:rPr>
                <w:rFonts w:asciiTheme="minorHAnsi" w:hAnsiTheme="minorHAnsi"/>
                <w:sz w:val="18"/>
                <w:szCs w:val="18"/>
              </w:rPr>
              <w:t>zaplanowane działania przełożą się na podejmowanie aktywności lub rozwijanie działalności eksportowej, promocje lub wyszukiwanie partnerów na rynkach zagranicznych czy promocję gospodarczą regionu?</w:t>
            </w:r>
          </w:p>
          <w:p w:rsidR="003D32C3" w:rsidRPr="00A11234" w:rsidRDefault="003D32C3" w:rsidP="005A7053">
            <w:pPr>
              <w:numPr>
                <w:ilvl w:val="0"/>
                <w:numId w:val="3"/>
              </w:numPr>
              <w:spacing w:after="0" w:line="23" w:lineRule="atLeast"/>
              <w:ind w:left="459"/>
              <w:jc w:val="both"/>
              <w:rPr>
                <w:rFonts w:asciiTheme="minorHAnsi" w:hAnsiTheme="minorHAnsi"/>
                <w:sz w:val="18"/>
                <w:szCs w:val="18"/>
              </w:rPr>
            </w:pPr>
            <w:r w:rsidRPr="00A11234">
              <w:rPr>
                <w:rFonts w:asciiTheme="minorHAnsi" w:hAnsiTheme="minorHAnsi"/>
                <w:sz w:val="18"/>
                <w:szCs w:val="18"/>
              </w:rPr>
              <w:t>zaplanowane  zadania służą realizacji celów projektu i w konsekwencji prowadzą do osiągnięcia celów działania.</w:t>
            </w:r>
          </w:p>
          <w:p w:rsidR="003D32C3" w:rsidRPr="00A11234" w:rsidRDefault="003D32C3" w:rsidP="007F50DC">
            <w:pPr>
              <w:spacing w:before="40" w:after="40" w:line="23" w:lineRule="atLeast"/>
              <w:jc w:val="both"/>
              <w:rPr>
                <w:rFonts w:asciiTheme="minorHAnsi" w:hAnsiTheme="minorHAnsi"/>
                <w:sz w:val="18"/>
                <w:szCs w:val="18"/>
              </w:rPr>
            </w:pPr>
            <w:r w:rsidRPr="00A11234">
              <w:rPr>
                <w:rFonts w:asciiTheme="minorHAnsi" w:hAnsiTheme="minorHAnsi"/>
                <w:sz w:val="18"/>
                <w:szCs w:val="18"/>
              </w:rPr>
              <w:t>Możliwa jednokrotna poprawa projektu w zakresie spełnienia kryterium.</w:t>
            </w:r>
          </w:p>
        </w:tc>
        <w:tc>
          <w:tcPr>
            <w:tcW w:w="2623" w:type="dxa"/>
            <w:gridSpan w:val="2"/>
            <w:vAlign w:val="center"/>
          </w:tcPr>
          <w:p w:rsidR="003D32C3" w:rsidRPr="00A11234" w:rsidRDefault="003D32C3" w:rsidP="00A82F1E">
            <w:pPr>
              <w:spacing w:after="0" w:line="23" w:lineRule="atLeast"/>
              <w:jc w:val="center"/>
              <w:rPr>
                <w:rFonts w:asciiTheme="minorHAnsi" w:hAnsiTheme="minorHAnsi"/>
                <w:sz w:val="18"/>
                <w:szCs w:val="18"/>
              </w:rPr>
            </w:pPr>
            <w:r w:rsidRPr="00A11234">
              <w:rPr>
                <w:rFonts w:asciiTheme="minorHAnsi" w:hAnsiTheme="minorHAnsi"/>
                <w:sz w:val="18"/>
                <w:szCs w:val="18"/>
              </w:rPr>
              <w:t xml:space="preserve">Tak/nie </w:t>
            </w:r>
            <w:r w:rsidRPr="00A11234">
              <w:rPr>
                <w:rFonts w:asciiTheme="minorHAnsi" w:hAnsiTheme="minorHAnsi"/>
                <w:sz w:val="18"/>
                <w:szCs w:val="18"/>
              </w:rPr>
              <w:br/>
              <w:t>(niespełnienie kryterium oznacza odrzucenie wniosku)</w:t>
            </w:r>
          </w:p>
        </w:tc>
      </w:tr>
      <w:tr w:rsidR="003D32C3" w:rsidRPr="00A11234" w:rsidTr="00515FAE">
        <w:trPr>
          <w:trHeight w:val="1559"/>
        </w:trPr>
        <w:tc>
          <w:tcPr>
            <w:tcW w:w="851" w:type="dxa"/>
            <w:gridSpan w:val="2"/>
            <w:vAlign w:val="center"/>
          </w:tcPr>
          <w:p w:rsidR="003D32C3" w:rsidRPr="00A11234" w:rsidRDefault="003D32C3" w:rsidP="003F6A98">
            <w:pPr>
              <w:spacing w:after="0" w:line="23" w:lineRule="atLeast"/>
              <w:jc w:val="center"/>
              <w:rPr>
                <w:rFonts w:asciiTheme="minorHAnsi" w:hAnsiTheme="minorHAnsi"/>
                <w:sz w:val="18"/>
                <w:szCs w:val="18"/>
              </w:rPr>
            </w:pPr>
            <w:r w:rsidRPr="00A11234">
              <w:rPr>
                <w:rFonts w:asciiTheme="minorHAnsi" w:hAnsiTheme="minorHAnsi"/>
                <w:sz w:val="18"/>
                <w:szCs w:val="18"/>
              </w:rPr>
              <w:t>B.</w:t>
            </w:r>
            <w:r w:rsidR="003F6A98">
              <w:rPr>
                <w:rFonts w:asciiTheme="minorHAnsi" w:hAnsiTheme="minorHAnsi"/>
                <w:sz w:val="18"/>
                <w:szCs w:val="18"/>
              </w:rPr>
              <w:t>7</w:t>
            </w:r>
          </w:p>
        </w:tc>
        <w:tc>
          <w:tcPr>
            <w:tcW w:w="2268" w:type="dxa"/>
            <w:vAlign w:val="center"/>
          </w:tcPr>
          <w:p w:rsidR="003D32C3" w:rsidRPr="00A11234" w:rsidRDefault="003D32C3" w:rsidP="00A82F1E">
            <w:pPr>
              <w:spacing w:after="0" w:line="23" w:lineRule="atLeast"/>
              <w:jc w:val="center"/>
              <w:rPr>
                <w:rFonts w:asciiTheme="minorHAnsi" w:hAnsiTheme="minorHAnsi"/>
                <w:sz w:val="18"/>
                <w:szCs w:val="18"/>
              </w:rPr>
            </w:pPr>
            <w:r w:rsidRPr="00A11234">
              <w:rPr>
                <w:rFonts w:asciiTheme="minorHAnsi" w:hAnsiTheme="minorHAnsi"/>
                <w:sz w:val="18"/>
                <w:szCs w:val="18"/>
              </w:rPr>
              <w:t>Wskaźniki realizacji celów projektu</w:t>
            </w:r>
          </w:p>
        </w:tc>
        <w:tc>
          <w:tcPr>
            <w:tcW w:w="8891" w:type="dxa"/>
            <w:vAlign w:val="center"/>
          </w:tcPr>
          <w:p w:rsidR="003D32C3" w:rsidRPr="00A11234" w:rsidRDefault="003D32C3" w:rsidP="00A82F1E">
            <w:pPr>
              <w:spacing w:before="60" w:after="0" w:line="23" w:lineRule="atLeast"/>
              <w:jc w:val="both"/>
              <w:rPr>
                <w:rFonts w:asciiTheme="minorHAnsi" w:hAnsiTheme="minorHAnsi"/>
                <w:sz w:val="18"/>
                <w:szCs w:val="18"/>
              </w:rPr>
            </w:pPr>
            <w:r w:rsidRPr="00A11234">
              <w:rPr>
                <w:rFonts w:asciiTheme="minorHAnsi" w:hAnsiTheme="minorHAnsi"/>
                <w:sz w:val="18"/>
                <w:szCs w:val="18"/>
              </w:rPr>
              <w:t>Ocenie podlega czy:</w:t>
            </w:r>
          </w:p>
          <w:p w:rsidR="003D32C3" w:rsidRPr="00A11234" w:rsidRDefault="003D32C3" w:rsidP="00260B12">
            <w:pPr>
              <w:numPr>
                <w:ilvl w:val="0"/>
                <w:numId w:val="3"/>
              </w:numPr>
              <w:spacing w:after="0" w:line="23" w:lineRule="atLeast"/>
              <w:ind w:left="459"/>
              <w:jc w:val="both"/>
              <w:rPr>
                <w:rFonts w:asciiTheme="minorHAnsi" w:hAnsiTheme="minorHAnsi"/>
                <w:sz w:val="18"/>
                <w:szCs w:val="18"/>
              </w:rPr>
            </w:pPr>
            <w:r w:rsidRPr="00A11234">
              <w:rPr>
                <w:rFonts w:asciiTheme="minorHAnsi" w:hAnsiTheme="minorHAnsi"/>
                <w:sz w:val="18"/>
                <w:szCs w:val="18"/>
              </w:rPr>
              <w:t>wskaźniki realizacji celów projektu (produktu, rezultatu) zostały wyrażone liczbowo oraz podano czas ich osiągnięcia,</w:t>
            </w:r>
          </w:p>
          <w:p w:rsidR="003D32C3" w:rsidRPr="00A11234" w:rsidRDefault="003D32C3" w:rsidP="00260B12">
            <w:pPr>
              <w:numPr>
                <w:ilvl w:val="0"/>
                <w:numId w:val="3"/>
              </w:numPr>
              <w:spacing w:after="0" w:line="23" w:lineRule="atLeast"/>
              <w:ind w:left="459"/>
              <w:jc w:val="both"/>
              <w:rPr>
                <w:rFonts w:asciiTheme="minorHAnsi" w:hAnsiTheme="minorHAnsi"/>
                <w:sz w:val="18"/>
                <w:szCs w:val="18"/>
              </w:rPr>
            </w:pPr>
            <w:r w:rsidRPr="00A11234">
              <w:rPr>
                <w:rFonts w:asciiTheme="minorHAnsi" w:hAnsiTheme="minorHAnsi"/>
                <w:sz w:val="18"/>
                <w:szCs w:val="18"/>
              </w:rPr>
              <w:t>zostały właściwie oszacowane w odniesieniu do zakresu projektu,</w:t>
            </w:r>
          </w:p>
          <w:p w:rsidR="003D32C3" w:rsidRPr="00A11234" w:rsidRDefault="003D32C3" w:rsidP="00260B12">
            <w:pPr>
              <w:numPr>
                <w:ilvl w:val="0"/>
                <w:numId w:val="3"/>
              </w:numPr>
              <w:spacing w:after="60" w:line="23" w:lineRule="atLeast"/>
              <w:ind w:left="459"/>
              <w:jc w:val="both"/>
              <w:rPr>
                <w:rFonts w:asciiTheme="minorHAnsi" w:hAnsiTheme="minorHAnsi"/>
                <w:sz w:val="18"/>
                <w:szCs w:val="18"/>
              </w:rPr>
            </w:pPr>
            <w:r w:rsidRPr="00A11234">
              <w:rPr>
                <w:rFonts w:asciiTheme="minorHAnsi" w:hAnsiTheme="minorHAnsi"/>
                <w:sz w:val="18"/>
                <w:szCs w:val="18"/>
              </w:rPr>
              <w:t>wybrano wszystkie wskaźniki związane z realizacją projektu.</w:t>
            </w:r>
          </w:p>
          <w:p w:rsidR="003D32C3" w:rsidRPr="00A11234" w:rsidRDefault="003D32C3" w:rsidP="00D56C1D">
            <w:pPr>
              <w:pStyle w:val="Akapitzlist"/>
              <w:spacing w:after="0" w:line="240" w:lineRule="auto"/>
              <w:ind w:left="0"/>
              <w:rPr>
                <w:rFonts w:asciiTheme="minorHAnsi" w:hAnsiTheme="minorHAnsi"/>
                <w:sz w:val="18"/>
                <w:szCs w:val="18"/>
              </w:rPr>
            </w:pPr>
            <w:r w:rsidRPr="00A11234">
              <w:rPr>
                <w:rFonts w:asciiTheme="minorHAnsi" w:hAnsiTheme="minorHAnsi"/>
                <w:sz w:val="18"/>
                <w:szCs w:val="18"/>
              </w:rPr>
              <w:t>Lista wskaźników obowiązujących w konkursie stanowi załącznik nr 1 do Kryteriów wyboru projektów.</w:t>
            </w:r>
          </w:p>
          <w:p w:rsidR="003D32C3" w:rsidRPr="00A11234" w:rsidRDefault="003D32C3" w:rsidP="007F50DC">
            <w:pPr>
              <w:spacing w:before="40" w:after="40" w:line="23" w:lineRule="atLeast"/>
              <w:jc w:val="both"/>
              <w:rPr>
                <w:rFonts w:asciiTheme="minorHAnsi" w:hAnsiTheme="minorHAnsi"/>
                <w:sz w:val="18"/>
                <w:szCs w:val="18"/>
              </w:rPr>
            </w:pPr>
            <w:r w:rsidRPr="00A11234">
              <w:rPr>
                <w:rFonts w:asciiTheme="minorHAnsi" w:hAnsiTheme="minorHAnsi"/>
                <w:sz w:val="18"/>
                <w:szCs w:val="18"/>
              </w:rPr>
              <w:t>Możliwa jednokrotna poprawa lub uzupełnienie projektu w zakresie spełnienia kryterium.</w:t>
            </w:r>
          </w:p>
        </w:tc>
        <w:tc>
          <w:tcPr>
            <w:tcW w:w="2623" w:type="dxa"/>
            <w:gridSpan w:val="2"/>
            <w:vAlign w:val="center"/>
          </w:tcPr>
          <w:p w:rsidR="003D32C3" w:rsidRPr="00A11234" w:rsidRDefault="003D32C3" w:rsidP="00A82F1E">
            <w:pPr>
              <w:spacing w:after="0" w:line="23" w:lineRule="atLeast"/>
              <w:jc w:val="center"/>
              <w:rPr>
                <w:rFonts w:asciiTheme="minorHAnsi" w:hAnsiTheme="minorHAnsi"/>
                <w:sz w:val="18"/>
                <w:szCs w:val="18"/>
              </w:rPr>
            </w:pPr>
            <w:r w:rsidRPr="00A11234">
              <w:rPr>
                <w:rFonts w:asciiTheme="minorHAnsi" w:hAnsiTheme="minorHAnsi"/>
                <w:sz w:val="18"/>
                <w:szCs w:val="18"/>
              </w:rPr>
              <w:t xml:space="preserve">Tak/nie </w:t>
            </w:r>
            <w:r w:rsidRPr="00A11234">
              <w:rPr>
                <w:rFonts w:asciiTheme="minorHAnsi" w:hAnsiTheme="minorHAnsi"/>
                <w:sz w:val="18"/>
                <w:szCs w:val="18"/>
              </w:rPr>
              <w:br/>
              <w:t>(niespełnienie kryterium oznacza odrzucenie wniosku)</w:t>
            </w:r>
          </w:p>
        </w:tc>
      </w:tr>
      <w:tr w:rsidR="003D32C3" w:rsidRPr="00A11234" w:rsidTr="00515FAE">
        <w:trPr>
          <w:trHeight w:val="416"/>
        </w:trPr>
        <w:tc>
          <w:tcPr>
            <w:tcW w:w="851" w:type="dxa"/>
            <w:gridSpan w:val="2"/>
            <w:vAlign w:val="center"/>
          </w:tcPr>
          <w:p w:rsidR="003D32C3" w:rsidRPr="00A11234" w:rsidRDefault="003D32C3" w:rsidP="003F6A98">
            <w:pPr>
              <w:spacing w:after="0" w:line="23" w:lineRule="atLeast"/>
              <w:jc w:val="center"/>
              <w:rPr>
                <w:rFonts w:asciiTheme="minorHAnsi" w:hAnsiTheme="minorHAnsi"/>
                <w:sz w:val="18"/>
                <w:szCs w:val="18"/>
              </w:rPr>
            </w:pPr>
            <w:r w:rsidRPr="00A11234">
              <w:rPr>
                <w:rFonts w:asciiTheme="minorHAnsi" w:hAnsiTheme="minorHAnsi"/>
                <w:sz w:val="18"/>
                <w:szCs w:val="18"/>
              </w:rPr>
              <w:t>B.</w:t>
            </w:r>
            <w:r w:rsidR="003F6A98">
              <w:rPr>
                <w:rFonts w:asciiTheme="minorHAnsi" w:hAnsiTheme="minorHAnsi"/>
                <w:sz w:val="18"/>
                <w:szCs w:val="18"/>
              </w:rPr>
              <w:t>8</w:t>
            </w:r>
          </w:p>
        </w:tc>
        <w:tc>
          <w:tcPr>
            <w:tcW w:w="2268" w:type="dxa"/>
            <w:vAlign w:val="center"/>
          </w:tcPr>
          <w:p w:rsidR="003D32C3" w:rsidRPr="00A11234" w:rsidRDefault="003D32C3" w:rsidP="00A82F1E">
            <w:pPr>
              <w:spacing w:after="0" w:line="23" w:lineRule="atLeast"/>
              <w:jc w:val="center"/>
              <w:rPr>
                <w:rFonts w:asciiTheme="minorHAnsi" w:hAnsiTheme="minorHAnsi"/>
                <w:sz w:val="18"/>
                <w:szCs w:val="18"/>
              </w:rPr>
            </w:pPr>
            <w:r w:rsidRPr="00A11234">
              <w:rPr>
                <w:rFonts w:asciiTheme="minorHAnsi" w:hAnsiTheme="minorHAnsi"/>
                <w:sz w:val="18"/>
                <w:szCs w:val="18"/>
              </w:rPr>
              <w:t xml:space="preserve">Wykonalność techniczna, technologiczna </w:t>
            </w:r>
            <w:r w:rsidR="00D37637">
              <w:rPr>
                <w:rFonts w:asciiTheme="minorHAnsi" w:hAnsiTheme="minorHAnsi"/>
                <w:sz w:val="18"/>
                <w:szCs w:val="18"/>
              </w:rPr>
              <w:br/>
            </w:r>
            <w:r w:rsidRPr="00A11234">
              <w:rPr>
                <w:rFonts w:asciiTheme="minorHAnsi" w:hAnsiTheme="minorHAnsi"/>
                <w:sz w:val="18"/>
                <w:szCs w:val="18"/>
              </w:rPr>
              <w:t>i instytucjonalna projektu</w:t>
            </w:r>
          </w:p>
        </w:tc>
        <w:tc>
          <w:tcPr>
            <w:tcW w:w="8891" w:type="dxa"/>
            <w:vAlign w:val="center"/>
          </w:tcPr>
          <w:p w:rsidR="003D32C3" w:rsidRPr="00A11234" w:rsidRDefault="003D32C3" w:rsidP="00A82F1E">
            <w:pPr>
              <w:spacing w:before="60" w:after="0" w:line="23" w:lineRule="atLeast"/>
              <w:jc w:val="both"/>
              <w:rPr>
                <w:rFonts w:asciiTheme="minorHAnsi" w:hAnsiTheme="minorHAnsi"/>
                <w:sz w:val="18"/>
                <w:szCs w:val="18"/>
              </w:rPr>
            </w:pPr>
            <w:r w:rsidRPr="00A11234">
              <w:rPr>
                <w:rFonts w:asciiTheme="minorHAnsi" w:hAnsiTheme="minorHAnsi"/>
                <w:sz w:val="18"/>
                <w:szCs w:val="18"/>
              </w:rPr>
              <w:t>Ocenie podlega czy:</w:t>
            </w:r>
          </w:p>
          <w:p w:rsidR="003D32C3" w:rsidRPr="00A11234" w:rsidRDefault="003D32C3" w:rsidP="00260B12">
            <w:pPr>
              <w:numPr>
                <w:ilvl w:val="0"/>
                <w:numId w:val="4"/>
              </w:numPr>
              <w:spacing w:after="0" w:line="23" w:lineRule="atLeast"/>
              <w:ind w:left="453" w:hanging="357"/>
              <w:jc w:val="both"/>
              <w:rPr>
                <w:rFonts w:asciiTheme="minorHAnsi" w:hAnsiTheme="minorHAnsi"/>
                <w:sz w:val="18"/>
                <w:szCs w:val="18"/>
              </w:rPr>
            </w:pPr>
            <w:r w:rsidRPr="00A11234">
              <w:rPr>
                <w:rFonts w:asciiTheme="minorHAnsi" w:hAnsiTheme="minorHAnsi"/>
                <w:sz w:val="18"/>
                <w:szCs w:val="18"/>
              </w:rPr>
              <w:t>harmonogram realizacji projektu jest realistyczny i uwzględnia zakres rzeczowy oraz czas niezbędny na realizację procedur przetargowych i inne okoliczności niezbędne do realizacji procedur,</w:t>
            </w:r>
          </w:p>
          <w:p w:rsidR="003D32C3" w:rsidRPr="00A11234" w:rsidRDefault="003D32C3" w:rsidP="00260B12">
            <w:pPr>
              <w:numPr>
                <w:ilvl w:val="0"/>
                <w:numId w:val="4"/>
              </w:numPr>
              <w:spacing w:after="0" w:line="23" w:lineRule="atLeast"/>
              <w:ind w:left="453" w:hanging="357"/>
              <w:jc w:val="both"/>
              <w:rPr>
                <w:rFonts w:asciiTheme="minorHAnsi" w:hAnsiTheme="minorHAnsi"/>
                <w:sz w:val="18"/>
                <w:szCs w:val="18"/>
              </w:rPr>
            </w:pPr>
            <w:r w:rsidRPr="00A11234">
              <w:rPr>
                <w:rFonts w:asciiTheme="minorHAnsi" w:hAnsiTheme="minorHAnsi"/>
                <w:sz w:val="18"/>
                <w:szCs w:val="18"/>
              </w:rPr>
              <w:t>wnioskodawca gwarantuje techniczną wykonalność projektu,</w:t>
            </w:r>
          </w:p>
          <w:p w:rsidR="003D32C3" w:rsidRPr="00A11234" w:rsidRDefault="003D32C3" w:rsidP="00260B12">
            <w:pPr>
              <w:numPr>
                <w:ilvl w:val="0"/>
                <w:numId w:val="4"/>
              </w:numPr>
              <w:spacing w:after="0" w:line="23" w:lineRule="atLeast"/>
              <w:ind w:left="453" w:hanging="357"/>
              <w:jc w:val="both"/>
              <w:rPr>
                <w:rFonts w:asciiTheme="minorHAnsi" w:hAnsiTheme="minorHAnsi"/>
                <w:sz w:val="18"/>
                <w:szCs w:val="18"/>
              </w:rPr>
            </w:pPr>
            <w:r w:rsidRPr="00A11234">
              <w:rPr>
                <w:rFonts w:asciiTheme="minorHAnsi" w:hAnsiTheme="minorHAnsi"/>
                <w:sz w:val="18"/>
                <w:szCs w:val="18"/>
              </w:rPr>
              <w:t>zakres rzeczowy projektu jest technologicznie wykonalny,</w:t>
            </w:r>
          </w:p>
          <w:p w:rsidR="003D32C3" w:rsidRPr="00A11234" w:rsidRDefault="003D32C3" w:rsidP="00D56C1D">
            <w:pPr>
              <w:numPr>
                <w:ilvl w:val="0"/>
                <w:numId w:val="4"/>
              </w:numPr>
              <w:spacing w:after="0" w:line="23" w:lineRule="atLeast"/>
              <w:ind w:left="453" w:hanging="357"/>
              <w:jc w:val="both"/>
              <w:rPr>
                <w:rFonts w:asciiTheme="minorHAnsi" w:hAnsiTheme="minorHAnsi"/>
                <w:sz w:val="18"/>
                <w:szCs w:val="18"/>
              </w:rPr>
            </w:pPr>
            <w:r w:rsidRPr="00A11234">
              <w:rPr>
                <w:rFonts w:asciiTheme="minorHAnsi" w:hAnsiTheme="minorHAnsi"/>
                <w:sz w:val="18"/>
                <w:szCs w:val="18"/>
              </w:rPr>
              <w:t xml:space="preserve">wnioskodawca posiada potencjał do prawidłowej obsługi projektu, tj.: </w:t>
            </w:r>
          </w:p>
          <w:p w:rsidR="003D32C3" w:rsidRPr="00906DDE" w:rsidRDefault="003D32C3" w:rsidP="00906DDE">
            <w:pPr>
              <w:pStyle w:val="Akapitzlist"/>
              <w:numPr>
                <w:ilvl w:val="0"/>
                <w:numId w:val="50"/>
              </w:numPr>
              <w:spacing w:after="0" w:line="23" w:lineRule="atLeast"/>
              <w:ind w:hanging="261"/>
              <w:jc w:val="both"/>
              <w:rPr>
                <w:rFonts w:asciiTheme="minorHAnsi" w:hAnsiTheme="minorHAnsi"/>
                <w:sz w:val="18"/>
                <w:szCs w:val="18"/>
              </w:rPr>
            </w:pPr>
            <w:r w:rsidRPr="00906DDE">
              <w:rPr>
                <w:rFonts w:asciiTheme="minorHAnsi" w:hAnsiTheme="minorHAnsi"/>
                <w:sz w:val="18"/>
                <w:szCs w:val="18"/>
              </w:rPr>
              <w:t xml:space="preserve">przedstawiono strukturę zarządzania projektem, sposób podejmowania decyzji itp.; </w:t>
            </w:r>
          </w:p>
          <w:p w:rsidR="003D32C3" w:rsidRPr="00906DDE" w:rsidRDefault="003D32C3" w:rsidP="00906DDE">
            <w:pPr>
              <w:pStyle w:val="Akapitzlist"/>
              <w:numPr>
                <w:ilvl w:val="0"/>
                <w:numId w:val="50"/>
              </w:numPr>
              <w:spacing w:after="0" w:line="23" w:lineRule="atLeast"/>
              <w:ind w:hanging="261"/>
              <w:jc w:val="both"/>
              <w:rPr>
                <w:rFonts w:asciiTheme="minorHAnsi" w:hAnsiTheme="minorHAnsi"/>
                <w:sz w:val="18"/>
                <w:szCs w:val="18"/>
              </w:rPr>
            </w:pPr>
            <w:r w:rsidRPr="00906DDE">
              <w:rPr>
                <w:rFonts w:asciiTheme="minorHAnsi" w:hAnsiTheme="minorHAnsi"/>
                <w:sz w:val="18"/>
                <w:szCs w:val="18"/>
              </w:rPr>
              <w:t xml:space="preserve">posiada lub gwarantuje, że na moment podpisania umowy o dofinansowanie będzie posiadał biuro projektu na terenie województwa kujawsko-pomorskiego dostępne dla grantobiorców oraz </w:t>
            </w:r>
            <w:r w:rsidR="00A9679E">
              <w:rPr>
                <w:rFonts w:asciiTheme="minorHAnsi" w:hAnsiTheme="minorHAnsi"/>
                <w:sz w:val="18"/>
                <w:szCs w:val="18"/>
              </w:rPr>
              <w:t xml:space="preserve"> IZ</w:t>
            </w:r>
            <w:r w:rsidRPr="00906DDE">
              <w:rPr>
                <w:rFonts w:asciiTheme="minorHAnsi" w:hAnsiTheme="minorHAnsi"/>
                <w:sz w:val="18"/>
                <w:szCs w:val="18"/>
              </w:rPr>
              <w:t xml:space="preserve"> RPO oraz wyposażenie w środki trwałe umożliwiające sprawną realizację projektu.</w:t>
            </w:r>
          </w:p>
          <w:p w:rsidR="003D32C3" w:rsidRPr="00A11234" w:rsidRDefault="003D32C3" w:rsidP="00D56C1D">
            <w:pPr>
              <w:spacing w:after="0" w:line="23" w:lineRule="atLeast"/>
              <w:ind w:left="453"/>
              <w:jc w:val="both"/>
              <w:rPr>
                <w:rFonts w:asciiTheme="minorHAnsi" w:hAnsiTheme="minorHAnsi"/>
                <w:sz w:val="18"/>
                <w:szCs w:val="18"/>
              </w:rPr>
            </w:pPr>
          </w:p>
          <w:p w:rsidR="003D32C3" w:rsidRPr="00A11234" w:rsidRDefault="003D32C3" w:rsidP="00D56C1D">
            <w:pPr>
              <w:spacing w:after="0" w:line="23" w:lineRule="atLeast"/>
              <w:jc w:val="both"/>
              <w:rPr>
                <w:rFonts w:asciiTheme="minorHAnsi" w:hAnsiTheme="minorHAnsi"/>
                <w:sz w:val="18"/>
                <w:szCs w:val="18"/>
              </w:rPr>
            </w:pPr>
            <w:r w:rsidRPr="00A11234">
              <w:rPr>
                <w:rFonts w:asciiTheme="minorHAnsi" w:hAnsiTheme="minorHAnsi"/>
                <w:sz w:val="18"/>
                <w:szCs w:val="18"/>
              </w:rPr>
              <w:t>Możliwa jednokrotna poprawa projektu w zakresie spełnienia kryterium.</w:t>
            </w:r>
          </w:p>
        </w:tc>
        <w:tc>
          <w:tcPr>
            <w:tcW w:w="2623" w:type="dxa"/>
            <w:gridSpan w:val="2"/>
            <w:vAlign w:val="center"/>
          </w:tcPr>
          <w:p w:rsidR="003D32C3" w:rsidRPr="00A11234" w:rsidRDefault="003D32C3" w:rsidP="00A82F1E">
            <w:pPr>
              <w:spacing w:after="0" w:line="23" w:lineRule="atLeast"/>
              <w:jc w:val="center"/>
              <w:rPr>
                <w:rFonts w:asciiTheme="minorHAnsi" w:hAnsiTheme="minorHAnsi"/>
                <w:sz w:val="18"/>
                <w:szCs w:val="18"/>
              </w:rPr>
            </w:pPr>
            <w:r w:rsidRPr="00A11234">
              <w:rPr>
                <w:rFonts w:asciiTheme="minorHAnsi" w:hAnsiTheme="minorHAnsi"/>
                <w:sz w:val="18"/>
                <w:szCs w:val="18"/>
              </w:rPr>
              <w:t xml:space="preserve">Tak/nie </w:t>
            </w:r>
            <w:r w:rsidRPr="00A11234">
              <w:rPr>
                <w:rFonts w:asciiTheme="minorHAnsi" w:hAnsiTheme="minorHAnsi"/>
                <w:sz w:val="18"/>
                <w:szCs w:val="18"/>
              </w:rPr>
              <w:br/>
              <w:t>(niespełnienie kryterium oznacza odrzucenie wniosku)</w:t>
            </w:r>
          </w:p>
        </w:tc>
      </w:tr>
      <w:tr w:rsidR="003D32C3" w:rsidRPr="00A11234" w:rsidTr="00515FAE">
        <w:trPr>
          <w:trHeight w:val="425"/>
        </w:trPr>
        <w:tc>
          <w:tcPr>
            <w:tcW w:w="851" w:type="dxa"/>
            <w:gridSpan w:val="2"/>
            <w:vAlign w:val="center"/>
          </w:tcPr>
          <w:p w:rsidR="003D32C3" w:rsidRPr="00A11234" w:rsidRDefault="003D32C3" w:rsidP="003F660B">
            <w:pPr>
              <w:spacing w:after="0" w:line="23" w:lineRule="atLeast"/>
              <w:jc w:val="center"/>
              <w:rPr>
                <w:rFonts w:asciiTheme="minorHAnsi" w:hAnsiTheme="minorHAnsi"/>
                <w:sz w:val="18"/>
                <w:szCs w:val="18"/>
              </w:rPr>
            </w:pPr>
            <w:r w:rsidRPr="00A11234">
              <w:rPr>
                <w:rFonts w:asciiTheme="minorHAnsi" w:hAnsiTheme="minorHAnsi"/>
                <w:sz w:val="18"/>
                <w:szCs w:val="18"/>
              </w:rPr>
              <w:t>B.</w:t>
            </w:r>
            <w:r w:rsidR="003F660B">
              <w:rPr>
                <w:rFonts w:asciiTheme="minorHAnsi" w:hAnsiTheme="minorHAnsi"/>
                <w:sz w:val="18"/>
                <w:szCs w:val="18"/>
              </w:rPr>
              <w:t>9</w:t>
            </w:r>
          </w:p>
        </w:tc>
        <w:tc>
          <w:tcPr>
            <w:tcW w:w="2268" w:type="dxa"/>
            <w:vAlign w:val="center"/>
          </w:tcPr>
          <w:p w:rsidR="003D32C3" w:rsidRPr="00A11234" w:rsidRDefault="003D32C3" w:rsidP="00A82F1E">
            <w:pPr>
              <w:spacing w:after="0" w:line="23" w:lineRule="atLeast"/>
              <w:jc w:val="center"/>
              <w:rPr>
                <w:rFonts w:asciiTheme="minorHAnsi" w:hAnsiTheme="minorHAnsi"/>
                <w:sz w:val="18"/>
                <w:szCs w:val="18"/>
              </w:rPr>
            </w:pPr>
            <w:r w:rsidRPr="00A11234">
              <w:rPr>
                <w:rFonts w:asciiTheme="minorHAnsi" w:hAnsiTheme="minorHAnsi"/>
                <w:sz w:val="18"/>
                <w:szCs w:val="18"/>
              </w:rPr>
              <w:t>Kwalifikowalność wydatków</w:t>
            </w:r>
          </w:p>
        </w:tc>
        <w:tc>
          <w:tcPr>
            <w:tcW w:w="8891" w:type="dxa"/>
            <w:vAlign w:val="center"/>
          </w:tcPr>
          <w:p w:rsidR="003D32C3" w:rsidRPr="00A11234" w:rsidRDefault="003D32C3" w:rsidP="00D56C1D">
            <w:pPr>
              <w:spacing w:before="60" w:after="0" w:line="23" w:lineRule="atLeast"/>
              <w:jc w:val="both"/>
              <w:rPr>
                <w:rFonts w:asciiTheme="minorHAnsi" w:hAnsiTheme="minorHAnsi"/>
                <w:sz w:val="18"/>
                <w:szCs w:val="18"/>
              </w:rPr>
            </w:pPr>
            <w:r w:rsidRPr="00A11234">
              <w:rPr>
                <w:rFonts w:asciiTheme="minorHAnsi" w:hAnsiTheme="minorHAnsi"/>
                <w:sz w:val="18"/>
                <w:szCs w:val="18"/>
              </w:rPr>
              <w:t>Ocenie podlega, czy wydatki wskazane w projekcie spełniają warunki kwalifikowalności, tj.</w:t>
            </w:r>
          </w:p>
          <w:p w:rsidR="00B1495C" w:rsidRDefault="003D32C3" w:rsidP="00D56C1D">
            <w:pPr>
              <w:numPr>
                <w:ilvl w:val="0"/>
                <w:numId w:val="42"/>
              </w:numPr>
              <w:spacing w:after="0" w:line="240" w:lineRule="auto"/>
              <w:jc w:val="both"/>
              <w:rPr>
                <w:rFonts w:asciiTheme="minorHAnsi" w:hAnsiTheme="minorHAnsi"/>
                <w:sz w:val="18"/>
                <w:szCs w:val="18"/>
              </w:rPr>
            </w:pPr>
            <w:r w:rsidRPr="00B1495C">
              <w:rPr>
                <w:rFonts w:asciiTheme="minorHAnsi" w:hAnsiTheme="minorHAnsi"/>
                <w:sz w:val="18"/>
                <w:szCs w:val="18"/>
              </w:rPr>
              <w:t>zostaną poniesione w okresie kwalifikowalności wydatków określonym w Regulaminie konkursu obowiązującym dla danego naboru. Przy czym okres kwalifik</w:t>
            </w:r>
            <w:r w:rsidR="00B233C3">
              <w:rPr>
                <w:rFonts w:asciiTheme="minorHAnsi" w:hAnsiTheme="minorHAnsi"/>
                <w:sz w:val="18"/>
                <w:szCs w:val="18"/>
              </w:rPr>
              <w:t xml:space="preserve">owalności powinien mieścić się </w:t>
            </w:r>
            <w:r w:rsidRPr="00B1495C">
              <w:rPr>
                <w:rFonts w:asciiTheme="minorHAnsi" w:hAnsiTheme="minorHAnsi"/>
                <w:sz w:val="18"/>
                <w:szCs w:val="18"/>
              </w:rPr>
              <w:t>w ramach czasowych określonych</w:t>
            </w:r>
            <w:r w:rsidR="00B1495C" w:rsidRPr="00B1495C">
              <w:rPr>
                <w:rFonts w:asciiTheme="minorHAnsi" w:hAnsiTheme="minorHAnsi"/>
                <w:sz w:val="18"/>
                <w:szCs w:val="18"/>
              </w:rPr>
              <w:t xml:space="preserve"> przez ministra właściwego do spraw rozwoju </w:t>
            </w:r>
            <w:r w:rsidR="00EF355A">
              <w:rPr>
                <w:rFonts w:asciiTheme="minorHAnsi" w:hAnsiTheme="minorHAnsi"/>
                <w:sz w:val="18"/>
                <w:szCs w:val="18"/>
              </w:rPr>
              <w:t>regionalnego w</w:t>
            </w:r>
            <w:r w:rsidR="00D37637">
              <w:rPr>
                <w:rFonts w:asciiTheme="minorHAnsi" w:hAnsiTheme="minorHAnsi"/>
                <w:sz w:val="18"/>
                <w:szCs w:val="18"/>
              </w:rPr>
              <w:t xml:space="preserve"> wytycznych w </w:t>
            </w:r>
            <w:r w:rsidR="00EF355A">
              <w:rPr>
                <w:rFonts w:asciiTheme="minorHAnsi" w:hAnsiTheme="minorHAnsi"/>
                <w:sz w:val="18"/>
                <w:szCs w:val="18"/>
              </w:rPr>
              <w:t xml:space="preserve"> zakresie</w:t>
            </w:r>
            <w:r w:rsidR="00D37637">
              <w:rPr>
                <w:rFonts w:asciiTheme="minorHAnsi" w:hAnsiTheme="minorHAnsi"/>
                <w:sz w:val="18"/>
                <w:szCs w:val="18"/>
              </w:rPr>
              <w:t xml:space="preserve"> </w:t>
            </w:r>
            <w:r w:rsidR="00EF355A">
              <w:rPr>
                <w:rFonts w:asciiTheme="minorHAnsi" w:hAnsiTheme="minorHAnsi"/>
                <w:sz w:val="18"/>
                <w:szCs w:val="18"/>
              </w:rPr>
              <w:t xml:space="preserve"> kwalifikowalności wydatków w ramach Europejskiego Funduszu Rozwoju Regionalnego, Europejskiego Funduszu Społecznego oraz </w:t>
            </w:r>
            <w:r w:rsidR="00EF355A">
              <w:rPr>
                <w:rFonts w:asciiTheme="minorHAnsi" w:hAnsiTheme="minorHAnsi"/>
                <w:sz w:val="18"/>
                <w:szCs w:val="18"/>
              </w:rPr>
              <w:lastRenderedPageBreak/>
              <w:t>Funduszu Spójności na lata 2014-2020</w:t>
            </w:r>
            <w:r w:rsidR="00D37637">
              <w:rPr>
                <w:rFonts w:asciiTheme="minorHAnsi" w:hAnsiTheme="minorHAnsi"/>
                <w:sz w:val="18"/>
                <w:szCs w:val="18"/>
              </w:rPr>
              <w:t>,</w:t>
            </w:r>
          </w:p>
          <w:p w:rsidR="00D37637" w:rsidRDefault="003D32C3" w:rsidP="00D56C1D">
            <w:pPr>
              <w:numPr>
                <w:ilvl w:val="0"/>
                <w:numId w:val="42"/>
              </w:numPr>
              <w:spacing w:after="0" w:line="240" w:lineRule="auto"/>
              <w:jc w:val="both"/>
              <w:rPr>
                <w:rFonts w:asciiTheme="minorHAnsi" w:hAnsiTheme="minorHAnsi"/>
                <w:sz w:val="18"/>
                <w:szCs w:val="18"/>
              </w:rPr>
            </w:pPr>
            <w:r w:rsidRPr="00B1495C">
              <w:rPr>
                <w:rFonts w:asciiTheme="minorHAnsi" w:hAnsiTheme="minorHAnsi"/>
                <w:sz w:val="18"/>
                <w:szCs w:val="18"/>
              </w:rPr>
              <w:t xml:space="preserve">są zgodne z zasadami określonymi w ww. Wytycznych w zakresie kwalifikowalności wydatków oraz zapisami dotyczącymi kwalifikowalności wydatków określonymi w Regulaminie konkursu, </w:t>
            </w:r>
          </w:p>
          <w:p w:rsidR="003D32C3" w:rsidRPr="00B1495C" w:rsidRDefault="003D32C3" w:rsidP="00D56C1D">
            <w:pPr>
              <w:numPr>
                <w:ilvl w:val="0"/>
                <w:numId w:val="42"/>
              </w:numPr>
              <w:spacing w:after="0" w:line="240" w:lineRule="auto"/>
              <w:jc w:val="both"/>
              <w:rPr>
                <w:rFonts w:asciiTheme="minorHAnsi" w:hAnsiTheme="minorHAnsi"/>
                <w:sz w:val="18"/>
                <w:szCs w:val="18"/>
              </w:rPr>
            </w:pPr>
            <w:r w:rsidRPr="00B1495C">
              <w:rPr>
                <w:rFonts w:asciiTheme="minorHAnsi" w:hAnsiTheme="minorHAnsi"/>
                <w:sz w:val="18"/>
                <w:szCs w:val="18"/>
              </w:rPr>
              <w:t>zostały uwzględnione w budżecie projektu,</w:t>
            </w:r>
          </w:p>
          <w:p w:rsidR="003D32C3" w:rsidRPr="00A11234" w:rsidRDefault="003D32C3" w:rsidP="00D56C1D">
            <w:pPr>
              <w:numPr>
                <w:ilvl w:val="0"/>
                <w:numId w:val="42"/>
              </w:numPr>
              <w:spacing w:after="0" w:line="240" w:lineRule="auto"/>
              <w:jc w:val="both"/>
              <w:rPr>
                <w:rFonts w:asciiTheme="minorHAnsi" w:hAnsiTheme="minorHAnsi"/>
                <w:sz w:val="18"/>
                <w:szCs w:val="18"/>
              </w:rPr>
            </w:pPr>
            <w:r w:rsidRPr="00A11234">
              <w:rPr>
                <w:rFonts w:asciiTheme="minorHAnsi" w:hAnsiTheme="minorHAnsi"/>
                <w:sz w:val="18"/>
                <w:szCs w:val="18"/>
              </w:rPr>
              <w:t xml:space="preserve">są niezbędne do realizacji celów projektu i zostaną poniesione </w:t>
            </w:r>
            <w:r>
              <w:rPr>
                <w:rFonts w:asciiTheme="minorHAnsi" w:hAnsiTheme="minorHAnsi"/>
                <w:sz w:val="18"/>
                <w:szCs w:val="18"/>
              </w:rPr>
              <w:t>w związku z realizacją projektu,</w:t>
            </w:r>
          </w:p>
          <w:p w:rsidR="003D32C3" w:rsidRPr="00A11234" w:rsidRDefault="003D32C3" w:rsidP="00D56C1D">
            <w:pPr>
              <w:numPr>
                <w:ilvl w:val="0"/>
                <w:numId w:val="42"/>
              </w:numPr>
              <w:spacing w:after="0" w:line="240" w:lineRule="auto"/>
              <w:jc w:val="both"/>
              <w:rPr>
                <w:rFonts w:asciiTheme="minorHAnsi" w:hAnsiTheme="minorHAnsi"/>
                <w:sz w:val="18"/>
                <w:szCs w:val="18"/>
              </w:rPr>
            </w:pPr>
            <w:r>
              <w:rPr>
                <w:rFonts w:asciiTheme="minorHAnsi" w:hAnsiTheme="minorHAnsi"/>
                <w:sz w:val="18"/>
                <w:szCs w:val="18"/>
              </w:rPr>
              <w:t>zostaną dokonane w sposób racjonalny i efektywny z zachowaniem zasad uzyskiwania lepszych efektów z danych nakładów.</w:t>
            </w:r>
          </w:p>
          <w:p w:rsidR="003D32C3" w:rsidRPr="00A11234" w:rsidRDefault="003D32C3" w:rsidP="00D56C1D">
            <w:pPr>
              <w:pStyle w:val="Akapitzlist"/>
              <w:spacing w:after="0" w:line="240" w:lineRule="auto"/>
              <w:ind w:left="0"/>
              <w:rPr>
                <w:rFonts w:asciiTheme="minorHAnsi" w:hAnsiTheme="minorHAnsi"/>
                <w:sz w:val="18"/>
                <w:szCs w:val="18"/>
              </w:rPr>
            </w:pPr>
          </w:p>
          <w:p w:rsidR="003D32C3" w:rsidRPr="00A11234" w:rsidRDefault="00B1495C" w:rsidP="007F50DC">
            <w:pPr>
              <w:pStyle w:val="Akapitzlist"/>
              <w:spacing w:after="0" w:line="240" w:lineRule="auto"/>
              <w:ind w:left="0"/>
              <w:rPr>
                <w:rFonts w:asciiTheme="minorHAnsi" w:hAnsiTheme="minorHAnsi"/>
                <w:sz w:val="18"/>
                <w:szCs w:val="18"/>
              </w:rPr>
            </w:pPr>
            <w:r>
              <w:rPr>
                <w:rFonts w:asciiTheme="minorHAnsi" w:hAnsiTheme="minorHAnsi"/>
                <w:sz w:val="18"/>
                <w:szCs w:val="18"/>
              </w:rPr>
              <w:t xml:space="preserve">Katalog </w:t>
            </w:r>
            <w:r w:rsidR="003D32C3" w:rsidRPr="00A11234">
              <w:rPr>
                <w:rFonts w:asciiTheme="minorHAnsi" w:hAnsiTheme="minorHAnsi"/>
                <w:sz w:val="18"/>
                <w:szCs w:val="18"/>
              </w:rPr>
              <w:t xml:space="preserve">wydatków </w:t>
            </w:r>
            <w:r w:rsidR="00D37637">
              <w:rPr>
                <w:rFonts w:asciiTheme="minorHAnsi" w:hAnsiTheme="minorHAnsi"/>
                <w:sz w:val="18"/>
                <w:szCs w:val="18"/>
              </w:rPr>
              <w:t xml:space="preserve">kwalifikowalnych w ramach grantów  </w:t>
            </w:r>
            <w:r w:rsidR="003D32C3">
              <w:rPr>
                <w:rFonts w:asciiTheme="minorHAnsi" w:hAnsiTheme="minorHAnsi"/>
                <w:sz w:val="18"/>
                <w:szCs w:val="18"/>
              </w:rPr>
              <w:t xml:space="preserve"> określa załącznik nr 2 d</w:t>
            </w:r>
            <w:r w:rsidR="003D32C3" w:rsidRPr="00A11234">
              <w:rPr>
                <w:rFonts w:asciiTheme="minorHAnsi" w:hAnsiTheme="minorHAnsi"/>
                <w:sz w:val="18"/>
                <w:szCs w:val="18"/>
              </w:rPr>
              <w:t>o Kryteriów wyboru projektów.</w:t>
            </w:r>
          </w:p>
          <w:p w:rsidR="003D32C3" w:rsidRPr="00A11234" w:rsidRDefault="003D32C3" w:rsidP="007F50DC">
            <w:pPr>
              <w:spacing w:before="60" w:after="0" w:line="23" w:lineRule="atLeast"/>
              <w:jc w:val="both"/>
              <w:rPr>
                <w:rFonts w:asciiTheme="minorHAnsi" w:hAnsiTheme="minorHAnsi"/>
                <w:sz w:val="18"/>
                <w:szCs w:val="18"/>
              </w:rPr>
            </w:pPr>
            <w:r w:rsidRPr="00A11234">
              <w:rPr>
                <w:rFonts w:asciiTheme="minorHAnsi" w:hAnsiTheme="minorHAnsi"/>
                <w:sz w:val="18"/>
                <w:szCs w:val="18"/>
              </w:rPr>
              <w:t>Możliwa jednokrotna poprawa  projektu w zakresie spełnienia kryterium.</w:t>
            </w:r>
          </w:p>
        </w:tc>
        <w:tc>
          <w:tcPr>
            <w:tcW w:w="2623" w:type="dxa"/>
            <w:gridSpan w:val="2"/>
            <w:vAlign w:val="center"/>
          </w:tcPr>
          <w:p w:rsidR="003D32C3" w:rsidRPr="00A11234" w:rsidRDefault="003D32C3" w:rsidP="00A82F1E">
            <w:pPr>
              <w:spacing w:after="0" w:line="23" w:lineRule="atLeast"/>
              <w:jc w:val="center"/>
              <w:rPr>
                <w:rFonts w:asciiTheme="minorHAnsi" w:hAnsiTheme="minorHAnsi"/>
                <w:sz w:val="18"/>
                <w:szCs w:val="18"/>
              </w:rPr>
            </w:pPr>
            <w:r w:rsidRPr="00A11234">
              <w:rPr>
                <w:rFonts w:asciiTheme="minorHAnsi" w:hAnsiTheme="minorHAnsi"/>
                <w:sz w:val="18"/>
                <w:szCs w:val="18"/>
              </w:rPr>
              <w:lastRenderedPageBreak/>
              <w:t xml:space="preserve">Tak/nie </w:t>
            </w:r>
            <w:r w:rsidRPr="00A11234">
              <w:rPr>
                <w:rFonts w:asciiTheme="minorHAnsi" w:hAnsiTheme="minorHAnsi"/>
                <w:sz w:val="18"/>
                <w:szCs w:val="18"/>
              </w:rPr>
              <w:br/>
              <w:t>(niespełnienie kryterium oznacza odrzucenie wniosku)</w:t>
            </w:r>
          </w:p>
        </w:tc>
      </w:tr>
      <w:tr w:rsidR="003D32C3" w:rsidRPr="00A11234" w:rsidTr="00515FAE">
        <w:trPr>
          <w:trHeight w:val="411"/>
        </w:trPr>
        <w:tc>
          <w:tcPr>
            <w:tcW w:w="851" w:type="dxa"/>
            <w:gridSpan w:val="2"/>
            <w:vAlign w:val="center"/>
          </w:tcPr>
          <w:p w:rsidR="003D32C3" w:rsidRPr="00A11234" w:rsidRDefault="003D32C3" w:rsidP="003F660B">
            <w:pPr>
              <w:spacing w:after="0" w:line="23" w:lineRule="atLeast"/>
              <w:jc w:val="center"/>
              <w:rPr>
                <w:rFonts w:asciiTheme="minorHAnsi" w:hAnsiTheme="minorHAnsi"/>
                <w:sz w:val="18"/>
                <w:szCs w:val="18"/>
              </w:rPr>
            </w:pPr>
            <w:r w:rsidRPr="00A11234">
              <w:rPr>
                <w:rFonts w:asciiTheme="minorHAnsi" w:hAnsiTheme="minorHAnsi"/>
                <w:sz w:val="18"/>
                <w:szCs w:val="18"/>
              </w:rPr>
              <w:lastRenderedPageBreak/>
              <w:t>B.</w:t>
            </w:r>
            <w:r w:rsidR="003F660B">
              <w:rPr>
                <w:rFonts w:asciiTheme="minorHAnsi" w:hAnsiTheme="minorHAnsi"/>
                <w:sz w:val="18"/>
                <w:szCs w:val="18"/>
              </w:rPr>
              <w:t>10</w:t>
            </w:r>
          </w:p>
        </w:tc>
        <w:tc>
          <w:tcPr>
            <w:tcW w:w="2268" w:type="dxa"/>
            <w:vAlign w:val="center"/>
          </w:tcPr>
          <w:p w:rsidR="003D32C3" w:rsidRPr="00A11234" w:rsidRDefault="003D32C3" w:rsidP="00A82F1E">
            <w:pPr>
              <w:spacing w:after="0" w:line="23" w:lineRule="atLeast"/>
              <w:jc w:val="center"/>
              <w:rPr>
                <w:rFonts w:asciiTheme="minorHAnsi" w:hAnsiTheme="minorHAnsi"/>
                <w:sz w:val="18"/>
                <w:szCs w:val="18"/>
              </w:rPr>
            </w:pPr>
            <w:r w:rsidRPr="00A11234">
              <w:rPr>
                <w:rFonts w:asciiTheme="minorHAnsi" w:hAnsiTheme="minorHAnsi"/>
                <w:sz w:val="18"/>
                <w:szCs w:val="18"/>
              </w:rPr>
              <w:t xml:space="preserve">Zgodność z zasadą równości mężczyzn </w:t>
            </w:r>
            <w:r w:rsidRPr="00A11234">
              <w:rPr>
                <w:rFonts w:asciiTheme="minorHAnsi" w:hAnsiTheme="minorHAnsi"/>
                <w:sz w:val="18"/>
                <w:szCs w:val="18"/>
              </w:rPr>
              <w:br/>
              <w:t>i kobiet oraz niedyskryminacji</w:t>
            </w:r>
          </w:p>
        </w:tc>
        <w:tc>
          <w:tcPr>
            <w:tcW w:w="8891" w:type="dxa"/>
            <w:vAlign w:val="center"/>
          </w:tcPr>
          <w:p w:rsidR="003D32C3" w:rsidRPr="00A11234" w:rsidRDefault="003D32C3" w:rsidP="00D56C1D">
            <w:pPr>
              <w:spacing w:before="60" w:after="0" w:line="23" w:lineRule="atLeast"/>
              <w:jc w:val="both"/>
              <w:rPr>
                <w:rFonts w:asciiTheme="minorHAnsi" w:hAnsiTheme="minorHAnsi"/>
                <w:sz w:val="18"/>
                <w:szCs w:val="18"/>
              </w:rPr>
            </w:pPr>
            <w:r w:rsidRPr="00A11234">
              <w:rPr>
                <w:rFonts w:asciiTheme="minorHAnsi" w:hAnsiTheme="minorHAnsi"/>
                <w:sz w:val="18"/>
                <w:szCs w:val="18"/>
              </w:rPr>
              <w:t>Ocenie podlega zgodność projektu z politykami horyzontalnymi</w:t>
            </w:r>
            <w:r w:rsidR="00C203AD">
              <w:rPr>
                <w:rFonts w:asciiTheme="minorHAnsi" w:hAnsiTheme="minorHAnsi"/>
                <w:sz w:val="18"/>
                <w:szCs w:val="18"/>
              </w:rPr>
              <w:t xml:space="preserve"> UE</w:t>
            </w:r>
            <w:r w:rsidRPr="00A11234">
              <w:rPr>
                <w:rFonts w:asciiTheme="minorHAnsi" w:hAnsiTheme="minorHAnsi"/>
                <w:sz w:val="18"/>
                <w:szCs w:val="18"/>
              </w:rPr>
              <w:t>, w tym z:</w:t>
            </w:r>
          </w:p>
          <w:p w:rsidR="003D32C3" w:rsidRPr="00A11234" w:rsidRDefault="003D32C3" w:rsidP="00260B12">
            <w:pPr>
              <w:numPr>
                <w:ilvl w:val="0"/>
                <w:numId w:val="6"/>
              </w:numPr>
              <w:spacing w:after="0" w:line="23" w:lineRule="atLeast"/>
              <w:ind w:left="460" w:hanging="284"/>
              <w:jc w:val="both"/>
              <w:rPr>
                <w:rFonts w:asciiTheme="minorHAnsi" w:hAnsiTheme="minorHAnsi"/>
                <w:sz w:val="18"/>
                <w:szCs w:val="18"/>
              </w:rPr>
            </w:pPr>
            <w:r w:rsidRPr="00A11234">
              <w:rPr>
                <w:rFonts w:asciiTheme="minorHAnsi" w:hAnsiTheme="minorHAnsi"/>
                <w:iCs/>
                <w:sz w:val="18"/>
                <w:szCs w:val="18"/>
              </w:rPr>
              <w:t>zasadą r</w:t>
            </w:r>
            <w:r>
              <w:rPr>
                <w:rFonts w:asciiTheme="minorHAnsi" w:hAnsiTheme="minorHAnsi"/>
                <w:iCs/>
                <w:sz w:val="18"/>
                <w:szCs w:val="18"/>
              </w:rPr>
              <w:t xml:space="preserve">ówności szans kobiet i mężczyzn, </w:t>
            </w:r>
          </w:p>
          <w:p w:rsidR="003D32C3" w:rsidRPr="00A11234" w:rsidRDefault="003D32C3" w:rsidP="00260B12">
            <w:pPr>
              <w:numPr>
                <w:ilvl w:val="0"/>
                <w:numId w:val="6"/>
              </w:numPr>
              <w:spacing w:after="0" w:line="23" w:lineRule="atLeast"/>
              <w:ind w:left="460" w:hanging="284"/>
              <w:jc w:val="both"/>
              <w:rPr>
                <w:rFonts w:asciiTheme="minorHAnsi" w:hAnsiTheme="minorHAnsi"/>
                <w:sz w:val="18"/>
                <w:szCs w:val="18"/>
              </w:rPr>
            </w:pPr>
            <w:r>
              <w:rPr>
                <w:rFonts w:asciiTheme="minorHAnsi" w:hAnsiTheme="minorHAnsi"/>
                <w:iCs/>
                <w:sz w:val="18"/>
                <w:szCs w:val="18"/>
              </w:rPr>
              <w:t>zasadą równości szans i niedyskryminacji, w tym dostępności dla osób z niepełnosprawnościami</w:t>
            </w:r>
            <w:r w:rsidRPr="00A11234">
              <w:rPr>
                <w:rStyle w:val="Odwoanieprzypisudolnego"/>
                <w:rFonts w:asciiTheme="minorHAnsi" w:hAnsiTheme="minorHAnsi"/>
                <w:iCs/>
                <w:sz w:val="18"/>
                <w:szCs w:val="18"/>
              </w:rPr>
              <w:footnoteReference w:id="11"/>
            </w:r>
            <w:r w:rsidRPr="00A11234">
              <w:rPr>
                <w:rFonts w:asciiTheme="minorHAnsi" w:hAnsiTheme="minorHAnsi"/>
                <w:iCs/>
                <w:sz w:val="18"/>
                <w:szCs w:val="18"/>
              </w:rPr>
              <w:t>.</w:t>
            </w:r>
            <w:r w:rsidRPr="00A11234">
              <w:rPr>
                <w:rFonts w:asciiTheme="minorHAnsi" w:hAnsiTheme="minorHAnsi"/>
                <w:sz w:val="18"/>
                <w:szCs w:val="18"/>
              </w:rPr>
              <w:t xml:space="preserve"> </w:t>
            </w:r>
            <w:r w:rsidRPr="00A11234">
              <w:rPr>
                <w:rFonts w:asciiTheme="minorHAnsi" w:hAnsiTheme="minorHAnsi"/>
                <w:sz w:val="18"/>
                <w:szCs w:val="18"/>
              </w:rPr>
              <w:br/>
            </w:r>
            <w:r w:rsidRPr="00A11234">
              <w:rPr>
                <w:rFonts w:asciiTheme="minorHAnsi" w:hAnsiTheme="minorHAnsi"/>
                <w:iCs/>
                <w:sz w:val="18"/>
                <w:szCs w:val="18"/>
              </w:rPr>
              <w:t>W szczególności ocenie podlegać będzie czy infrastruktura została  zaprojektowana/zostanie zbudowana/zmodernizowana zgodnie z zasadą projektowania uniwersalnego,</w:t>
            </w:r>
            <w:r w:rsidRPr="00A11234">
              <w:rPr>
                <w:rFonts w:asciiTheme="minorHAnsi" w:hAnsiTheme="minorHAnsi"/>
                <w:sz w:val="18"/>
                <w:szCs w:val="18"/>
              </w:rPr>
              <w:t xml:space="preserve"> </w:t>
            </w:r>
          </w:p>
          <w:p w:rsidR="003D32C3" w:rsidRPr="00A11234" w:rsidRDefault="003D32C3" w:rsidP="00A82F1E">
            <w:pPr>
              <w:spacing w:after="0" w:line="23" w:lineRule="atLeast"/>
              <w:ind w:left="460"/>
              <w:jc w:val="both"/>
              <w:rPr>
                <w:rFonts w:asciiTheme="minorHAnsi" w:hAnsiTheme="minorHAnsi"/>
                <w:sz w:val="18"/>
                <w:szCs w:val="18"/>
              </w:rPr>
            </w:pPr>
          </w:p>
          <w:p w:rsidR="003D32C3" w:rsidRPr="00A11234" w:rsidRDefault="003D32C3" w:rsidP="00A82F1E">
            <w:pPr>
              <w:spacing w:after="60" w:line="23" w:lineRule="atLeast"/>
              <w:jc w:val="both"/>
              <w:rPr>
                <w:rFonts w:asciiTheme="minorHAnsi" w:hAnsiTheme="minorHAnsi"/>
                <w:sz w:val="18"/>
                <w:szCs w:val="18"/>
              </w:rPr>
            </w:pPr>
            <w:r>
              <w:rPr>
                <w:rFonts w:asciiTheme="minorHAnsi" w:hAnsiTheme="minorHAnsi"/>
                <w:sz w:val="18"/>
                <w:szCs w:val="18"/>
              </w:rPr>
              <w:t xml:space="preserve">Każda z powyższych zasad podlega oddzielnej ocenie. </w:t>
            </w:r>
          </w:p>
          <w:p w:rsidR="00380706" w:rsidRDefault="003D32C3" w:rsidP="00A82F1E">
            <w:pPr>
              <w:spacing w:after="60" w:line="23" w:lineRule="atLeast"/>
              <w:jc w:val="both"/>
              <w:rPr>
                <w:rFonts w:asciiTheme="minorHAnsi" w:hAnsiTheme="minorHAnsi"/>
                <w:sz w:val="18"/>
                <w:szCs w:val="18"/>
              </w:rPr>
            </w:pPr>
            <w:r>
              <w:rPr>
                <w:rFonts w:asciiTheme="minorHAnsi" w:hAnsiTheme="minorHAnsi"/>
                <w:sz w:val="18"/>
                <w:szCs w:val="18"/>
              </w:rPr>
              <w:t>Projekt powinien wykazywać pozytywny lub neutralny wpływ</w:t>
            </w:r>
            <w:r w:rsidR="00B1495C">
              <w:rPr>
                <w:rFonts w:asciiTheme="minorHAnsi" w:hAnsiTheme="minorHAnsi"/>
                <w:sz w:val="18"/>
                <w:szCs w:val="18"/>
              </w:rPr>
              <w:t xml:space="preserve"> </w:t>
            </w:r>
            <w:r>
              <w:rPr>
                <w:rFonts w:asciiTheme="minorHAnsi" w:hAnsiTheme="minorHAnsi"/>
                <w:sz w:val="18"/>
                <w:szCs w:val="18"/>
              </w:rPr>
              <w:t xml:space="preserve">w zakresie każdej polityki horyzontalnej. </w:t>
            </w:r>
          </w:p>
          <w:p w:rsidR="00380706" w:rsidRDefault="00380706" w:rsidP="00380706">
            <w:pPr>
              <w:spacing w:after="60" w:line="240" w:lineRule="auto"/>
              <w:jc w:val="both"/>
              <w:rPr>
                <w:sz w:val="18"/>
                <w:szCs w:val="18"/>
              </w:rPr>
            </w:pPr>
            <w:r>
              <w:rPr>
                <w:sz w:val="18"/>
                <w:szCs w:val="18"/>
              </w:rPr>
              <w:t>Wpływ projektu na zasady horyzontalne UE weryfikowany będzie zgodnie z art. 7 rozporządzenia 1303/2013 oraz „Wytycznymi w zakresie realizacji zasady równości szans i niedyskryminacji, w tym dostępności dla osób z niepełnosprawnościami oraz zasady równości szans kobiet i mężczyzn w ramach funduszy unijnych na lata 2014-2020”.</w:t>
            </w:r>
          </w:p>
          <w:p w:rsidR="00380706" w:rsidRPr="00C203AD" w:rsidRDefault="00380706" w:rsidP="00C203AD">
            <w:pPr>
              <w:spacing w:after="60" w:line="240" w:lineRule="auto"/>
              <w:jc w:val="both"/>
              <w:rPr>
                <w:sz w:val="18"/>
                <w:szCs w:val="18"/>
              </w:rPr>
            </w:pPr>
            <w:r>
              <w:rPr>
                <w:sz w:val="18"/>
                <w:szCs w:val="18"/>
              </w:rPr>
              <w:t>Stosowanie zasad określonych w ww. Wytycznych w odniesieniu do tych elementów projektu, w których zasada ta ma zastosowanie np. jeżeli w ramach projektu utworzona zostanie strona internetowa czy też zasoby cyfrowe, muszą one spełniać standard WCAG 2.0 na poziomie AA (Wytyczne, podrozdział 5.2, pkt. 1), oznacza, że projekt ten ma pozytywny wpływ na zasady horyzontalne.</w:t>
            </w:r>
          </w:p>
          <w:p w:rsidR="003D32C3" w:rsidRPr="00A11234" w:rsidRDefault="003D32C3" w:rsidP="00A82F1E">
            <w:pPr>
              <w:spacing w:after="60" w:line="23" w:lineRule="atLeast"/>
              <w:jc w:val="both"/>
              <w:rPr>
                <w:rFonts w:asciiTheme="minorHAnsi" w:hAnsiTheme="minorHAnsi"/>
                <w:sz w:val="18"/>
                <w:szCs w:val="18"/>
              </w:rPr>
            </w:pPr>
            <w:r>
              <w:rPr>
                <w:rFonts w:asciiTheme="minorHAnsi" w:hAnsiTheme="minorHAnsi"/>
                <w:sz w:val="18"/>
                <w:szCs w:val="18"/>
              </w:rPr>
              <w:t>O neutralności można mówić wtedy, kiedy w ramach projektu wnioskodawca wskaże szczegółowe uzasadnienie, dlaczego dany projekt nie jest w stanie zrealizować jakichkolwiek działań w zakresie spełnienia ww. zasad a uzasadnienie to zostanie uznane przez osobę oceniającą za trafne i poprawne.</w:t>
            </w:r>
          </w:p>
          <w:p w:rsidR="003D32C3" w:rsidRPr="00A11234" w:rsidRDefault="003D32C3" w:rsidP="00B54894">
            <w:pPr>
              <w:spacing w:after="0" w:line="240" w:lineRule="auto"/>
              <w:jc w:val="both"/>
              <w:rPr>
                <w:rFonts w:asciiTheme="minorHAnsi" w:hAnsiTheme="minorHAnsi"/>
                <w:sz w:val="18"/>
                <w:szCs w:val="18"/>
              </w:rPr>
            </w:pPr>
            <w:r>
              <w:rPr>
                <w:rFonts w:asciiTheme="minorHAnsi" w:hAnsiTheme="minorHAnsi"/>
                <w:sz w:val="18"/>
                <w:szCs w:val="18"/>
              </w:rPr>
              <w:t xml:space="preserve">Stwierdzenie neutralnego wpływu </w:t>
            </w:r>
            <w:r w:rsidR="00C203AD">
              <w:rPr>
                <w:rFonts w:asciiTheme="minorHAnsi" w:hAnsiTheme="minorHAnsi"/>
                <w:sz w:val="18"/>
                <w:szCs w:val="18"/>
              </w:rPr>
              <w:t xml:space="preserve">na zasadę dostępności dla osób </w:t>
            </w:r>
            <w:r>
              <w:rPr>
                <w:rFonts w:asciiTheme="minorHAnsi" w:hAnsiTheme="minorHAnsi"/>
                <w:sz w:val="18"/>
                <w:szCs w:val="18"/>
              </w:rPr>
              <w:t xml:space="preserve">z niepełnosprawnościami związane jest z uzasadnionym brakiem dostępności każdego produktu w ramach projektu. </w:t>
            </w:r>
          </w:p>
          <w:p w:rsidR="003D32C3" w:rsidRPr="00A11234" w:rsidRDefault="003D32C3" w:rsidP="00B54894">
            <w:pPr>
              <w:spacing w:after="0" w:line="240" w:lineRule="auto"/>
              <w:jc w:val="both"/>
              <w:rPr>
                <w:rFonts w:asciiTheme="minorHAnsi" w:hAnsiTheme="minorHAnsi"/>
                <w:sz w:val="18"/>
                <w:szCs w:val="18"/>
              </w:rPr>
            </w:pPr>
          </w:p>
          <w:p w:rsidR="00B1495C" w:rsidRDefault="00B1495C" w:rsidP="00B54894">
            <w:pPr>
              <w:spacing w:before="60" w:after="0" w:line="23" w:lineRule="atLeast"/>
              <w:jc w:val="both"/>
              <w:rPr>
                <w:rFonts w:asciiTheme="minorHAnsi" w:hAnsiTheme="minorHAnsi"/>
                <w:sz w:val="18"/>
                <w:szCs w:val="18"/>
              </w:rPr>
            </w:pPr>
            <w:r>
              <w:rPr>
                <w:rFonts w:asciiTheme="minorHAnsi" w:hAnsiTheme="minorHAnsi"/>
                <w:sz w:val="18"/>
                <w:szCs w:val="18"/>
              </w:rPr>
              <w:t>Jednocześnie Wnioskodawca oświadczył, że w</w:t>
            </w:r>
            <w:r w:rsidR="00A9679E">
              <w:rPr>
                <w:rFonts w:asciiTheme="minorHAnsi" w:hAnsiTheme="minorHAnsi"/>
                <w:sz w:val="18"/>
                <w:szCs w:val="18"/>
              </w:rPr>
              <w:t>yżej wymienione</w:t>
            </w:r>
            <w:r>
              <w:rPr>
                <w:rFonts w:asciiTheme="minorHAnsi" w:hAnsiTheme="minorHAnsi"/>
                <w:sz w:val="18"/>
                <w:szCs w:val="18"/>
              </w:rPr>
              <w:t xml:space="preserve"> warunki zostaną spełnione także na poziomie </w:t>
            </w:r>
            <w:r>
              <w:rPr>
                <w:rFonts w:asciiTheme="minorHAnsi" w:hAnsiTheme="minorHAnsi"/>
                <w:sz w:val="18"/>
                <w:szCs w:val="18"/>
              </w:rPr>
              <w:lastRenderedPageBreak/>
              <w:t>projektów grantobiorców.</w:t>
            </w:r>
          </w:p>
          <w:p w:rsidR="00B1495C" w:rsidRDefault="00B1495C" w:rsidP="00B54894">
            <w:pPr>
              <w:spacing w:before="60" w:after="0" w:line="23" w:lineRule="atLeast"/>
              <w:jc w:val="both"/>
              <w:rPr>
                <w:rFonts w:asciiTheme="minorHAnsi" w:hAnsiTheme="minorHAnsi"/>
                <w:sz w:val="18"/>
                <w:szCs w:val="18"/>
              </w:rPr>
            </w:pPr>
          </w:p>
          <w:p w:rsidR="003D32C3" w:rsidRPr="00A11234" w:rsidRDefault="003D32C3" w:rsidP="007F50DC">
            <w:pPr>
              <w:spacing w:before="60" w:after="0" w:line="23" w:lineRule="atLeast"/>
              <w:jc w:val="both"/>
              <w:rPr>
                <w:rFonts w:asciiTheme="minorHAnsi" w:hAnsiTheme="minorHAnsi"/>
                <w:sz w:val="18"/>
                <w:szCs w:val="18"/>
              </w:rPr>
            </w:pPr>
            <w:r>
              <w:rPr>
                <w:rFonts w:asciiTheme="minorHAnsi" w:hAnsiTheme="minorHAnsi"/>
                <w:sz w:val="18"/>
                <w:szCs w:val="18"/>
              </w:rPr>
              <w:t>Możliwa jednokrotna poprawa  projektu w zakresie spełnienia kryterium.</w:t>
            </w:r>
          </w:p>
        </w:tc>
        <w:tc>
          <w:tcPr>
            <w:tcW w:w="2623" w:type="dxa"/>
            <w:gridSpan w:val="2"/>
            <w:vAlign w:val="center"/>
          </w:tcPr>
          <w:p w:rsidR="003D32C3" w:rsidRPr="00A11234" w:rsidRDefault="003D32C3" w:rsidP="00A82F1E">
            <w:pPr>
              <w:spacing w:after="0" w:line="23" w:lineRule="atLeast"/>
              <w:jc w:val="center"/>
              <w:rPr>
                <w:rFonts w:asciiTheme="minorHAnsi" w:hAnsiTheme="minorHAnsi"/>
                <w:sz w:val="18"/>
                <w:szCs w:val="18"/>
              </w:rPr>
            </w:pPr>
            <w:r w:rsidRPr="00A11234">
              <w:rPr>
                <w:rFonts w:asciiTheme="minorHAnsi" w:hAnsiTheme="minorHAnsi"/>
                <w:sz w:val="18"/>
                <w:szCs w:val="18"/>
              </w:rPr>
              <w:lastRenderedPageBreak/>
              <w:t xml:space="preserve">Tak/nie </w:t>
            </w:r>
            <w:r w:rsidRPr="00A11234">
              <w:rPr>
                <w:rFonts w:asciiTheme="minorHAnsi" w:hAnsiTheme="minorHAnsi"/>
                <w:sz w:val="18"/>
                <w:szCs w:val="18"/>
              </w:rPr>
              <w:br/>
              <w:t>(niespełnienie kryterium oznacza odrzucenie wniosku)</w:t>
            </w:r>
          </w:p>
        </w:tc>
      </w:tr>
      <w:tr w:rsidR="003D32C3" w:rsidRPr="00A11234" w:rsidTr="00515FAE">
        <w:trPr>
          <w:trHeight w:val="70"/>
        </w:trPr>
        <w:tc>
          <w:tcPr>
            <w:tcW w:w="851" w:type="dxa"/>
            <w:gridSpan w:val="2"/>
            <w:vAlign w:val="center"/>
          </w:tcPr>
          <w:p w:rsidR="003D32C3" w:rsidRPr="00A11234" w:rsidRDefault="003D32C3" w:rsidP="003F660B">
            <w:pPr>
              <w:spacing w:after="0" w:line="23" w:lineRule="atLeast"/>
              <w:jc w:val="center"/>
              <w:rPr>
                <w:rFonts w:asciiTheme="minorHAnsi" w:hAnsiTheme="minorHAnsi"/>
                <w:sz w:val="18"/>
                <w:szCs w:val="18"/>
              </w:rPr>
            </w:pPr>
            <w:r w:rsidRPr="00A11234">
              <w:rPr>
                <w:rFonts w:asciiTheme="minorHAnsi" w:hAnsiTheme="minorHAnsi"/>
                <w:sz w:val="18"/>
                <w:szCs w:val="18"/>
              </w:rPr>
              <w:lastRenderedPageBreak/>
              <w:t>B.</w:t>
            </w:r>
            <w:r w:rsidR="003F660B" w:rsidRPr="00A11234">
              <w:rPr>
                <w:rFonts w:asciiTheme="minorHAnsi" w:hAnsiTheme="minorHAnsi"/>
                <w:sz w:val="18"/>
                <w:szCs w:val="18"/>
              </w:rPr>
              <w:t>1</w:t>
            </w:r>
            <w:r w:rsidR="003F660B">
              <w:rPr>
                <w:rFonts w:asciiTheme="minorHAnsi" w:hAnsiTheme="minorHAnsi"/>
                <w:sz w:val="18"/>
                <w:szCs w:val="18"/>
              </w:rPr>
              <w:t>1</w:t>
            </w:r>
          </w:p>
        </w:tc>
        <w:tc>
          <w:tcPr>
            <w:tcW w:w="2268" w:type="dxa"/>
            <w:vAlign w:val="center"/>
          </w:tcPr>
          <w:p w:rsidR="003D32C3" w:rsidRPr="00A11234" w:rsidRDefault="003D32C3" w:rsidP="00A82F1E">
            <w:pPr>
              <w:spacing w:after="0" w:line="23" w:lineRule="atLeast"/>
              <w:jc w:val="center"/>
              <w:rPr>
                <w:rFonts w:asciiTheme="minorHAnsi" w:hAnsiTheme="minorHAnsi"/>
                <w:sz w:val="18"/>
                <w:szCs w:val="18"/>
              </w:rPr>
            </w:pPr>
            <w:r w:rsidRPr="00A11234">
              <w:rPr>
                <w:rFonts w:asciiTheme="minorHAnsi" w:hAnsiTheme="minorHAnsi"/>
                <w:sz w:val="18"/>
                <w:szCs w:val="18"/>
              </w:rPr>
              <w:t xml:space="preserve">Wykonalność finansowa </w:t>
            </w:r>
            <w:r w:rsidRPr="00A11234">
              <w:rPr>
                <w:rFonts w:asciiTheme="minorHAnsi" w:hAnsiTheme="minorHAnsi"/>
                <w:sz w:val="18"/>
                <w:szCs w:val="18"/>
              </w:rPr>
              <w:br/>
              <w:t>i ekonomiczna projektu</w:t>
            </w:r>
          </w:p>
        </w:tc>
        <w:tc>
          <w:tcPr>
            <w:tcW w:w="8891" w:type="dxa"/>
            <w:vAlign w:val="center"/>
          </w:tcPr>
          <w:p w:rsidR="003D32C3" w:rsidRPr="00A11234" w:rsidRDefault="003D32C3" w:rsidP="00A82F1E">
            <w:pPr>
              <w:spacing w:before="60" w:after="0" w:line="23" w:lineRule="atLeast"/>
              <w:jc w:val="both"/>
              <w:rPr>
                <w:rFonts w:asciiTheme="minorHAnsi" w:hAnsiTheme="minorHAnsi"/>
                <w:sz w:val="18"/>
                <w:szCs w:val="18"/>
              </w:rPr>
            </w:pPr>
            <w:r w:rsidRPr="00A11234">
              <w:rPr>
                <w:rFonts w:asciiTheme="minorHAnsi" w:hAnsiTheme="minorHAnsi"/>
                <w:sz w:val="18"/>
                <w:szCs w:val="18"/>
              </w:rPr>
              <w:t xml:space="preserve">Ocenie podlega, czy </w:t>
            </w:r>
            <w:r w:rsidRPr="00A11234">
              <w:rPr>
                <w:rFonts w:asciiTheme="minorHAnsi" w:hAnsiTheme="minorHAnsi"/>
                <w:color w:val="000000"/>
                <w:sz w:val="18"/>
                <w:szCs w:val="18"/>
              </w:rPr>
              <w:t>analiza finansowa i ekonomiczna</w:t>
            </w:r>
            <w:r w:rsidRPr="00A11234">
              <w:rPr>
                <w:rFonts w:asciiTheme="minorHAnsi" w:hAnsiTheme="minorHAnsi"/>
                <w:color w:val="FF0000"/>
                <w:sz w:val="18"/>
                <w:szCs w:val="18"/>
              </w:rPr>
              <w:t xml:space="preserve"> </w:t>
            </w:r>
            <w:r w:rsidRPr="00A11234">
              <w:rPr>
                <w:rFonts w:asciiTheme="minorHAnsi" w:hAnsiTheme="minorHAnsi"/>
                <w:sz w:val="18"/>
                <w:szCs w:val="18"/>
              </w:rPr>
              <w:t xml:space="preserve">przedsięwzięcia została przeprowadzona poprawnie, </w:t>
            </w:r>
            <w:r w:rsidR="003C2545">
              <w:rPr>
                <w:rFonts w:asciiTheme="minorHAnsi" w:hAnsiTheme="minorHAnsi"/>
                <w:sz w:val="18"/>
                <w:szCs w:val="18"/>
              </w:rPr>
              <w:br/>
            </w:r>
            <w:r w:rsidRPr="00A11234">
              <w:rPr>
                <w:rFonts w:asciiTheme="minorHAnsi" w:hAnsiTheme="minorHAnsi"/>
                <w:sz w:val="18"/>
                <w:szCs w:val="18"/>
              </w:rPr>
              <w:t>w szczególności:</w:t>
            </w:r>
          </w:p>
          <w:p w:rsidR="003D32C3" w:rsidRPr="00A11234" w:rsidRDefault="003D32C3" w:rsidP="00260B12">
            <w:pPr>
              <w:numPr>
                <w:ilvl w:val="0"/>
                <w:numId w:val="7"/>
              </w:numPr>
              <w:spacing w:after="0" w:line="23" w:lineRule="atLeast"/>
              <w:ind w:left="453" w:hanging="315"/>
              <w:jc w:val="both"/>
              <w:rPr>
                <w:rFonts w:asciiTheme="minorHAnsi" w:hAnsiTheme="minorHAnsi"/>
                <w:sz w:val="18"/>
                <w:szCs w:val="18"/>
              </w:rPr>
            </w:pPr>
            <w:r w:rsidRPr="00A11234">
              <w:rPr>
                <w:rFonts w:asciiTheme="minorHAnsi" w:hAnsiTheme="minorHAnsi"/>
                <w:sz w:val="18"/>
                <w:szCs w:val="18"/>
              </w:rPr>
              <w:t xml:space="preserve">poziom dofinansowania został ustalony poprawnie i z uwzględnieniem przepisów dotyczących projektów generujących dochód (jeśli dotyczy), </w:t>
            </w:r>
          </w:p>
          <w:p w:rsidR="003D32C3" w:rsidRPr="00A11234" w:rsidRDefault="003D32C3" w:rsidP="00260B12">
            <w:pPr>
              <w:numPr>
                <w:ilvl w:val="0"/>
                <w:numId w:val="7"/>
              </w:numPr>
              <w:spacing w:after="0" w:line="23" w:lineRule="atLeast"/>
              <w:ind w:left="453" w:hanging="315"/>
              <w:jc w:val="both"/>
              <w:rPr>
                <w:rFonts w:asciiTheme="minorHAnsi" w:hAnsiTheme="minorHAnsi"/>
                <w:sz w:val="18"/>
                <w:szCs w:val="18"/>
              </w:rPr>
            </w:pPr>
            <w:r w:rsidRPr="00A11234">
              <w:rPr>
                <w:rFonts w:asciiTheme="minorHAnsi" w:hAnsiTheme="minorHAnsi"/>
                <w:sz w:val="18"/>
                <w:szCs w:val="18"/>
              </w:rPr>
              <w:t>wskazano źródła finansowania wkładu własnego oraz wydatków niekwalifikowalnych,</w:t>
            </w:r>
          </w:p>
          <w:p w:rsidR="003D32C3" w:rsidRPr="00A11234" w:rsidRDefault="003D32C3" w:rsidP="00260B12">
            <w:pPr>
              <w:numPr>
                <w:ilvl w:val="0"/>
                <w:numId w:val="7"/>
              </w:numPr>
              <w:spacing w:after="0" w:line="23" w:lineRule="atLeast"/>
              <w:ind w:left="422" w:hanging="284"/>
              <w:jc w:val="both"/>
              <w:rPr>
                <w:rFonts w:asciiTheme="minorHAnsi" w:hAnsiTheme="minorHAnsi"/>
                <w:sz w:val="18"/>
                <w:szCs w:val="18"/>
              </w:rPr>
            </w:pPr>
            <w:r w:rsidRPr="00A11234">
              <w:rPr>
                <w:rFonts w:asciiTheme="minorHAnsi" w:hAnsiTheme="minorHAnsi"/>
                <w:sz w:val="18"/>
                <w:szCs w:val="18"/>
              </w:rPr>
              <w:t xml:space="preserve">przyjęte założenia analizy finansowej są realne, </w:t>
            </w:r>
          </w:p>
          <w:p w:rsidR="003D32C3" w:rsidRPr="00A11234" w:rsidRDefault="003D32C3" w:rsidP="005A7053">
            <w:pPr>
              <w:numPr>
                <w:ilvl w:val="0"/>
                <w:numId w:val="7"/>
              </w:numPr>
              <w:spacing w:after="0" w:line="23" w:lineRule="atLeast"/>
              <w:ind w:left="453" w:hanging="315"/>
              <w:jc w:val="both"/>
              <w:rPr>
                <w:rFonts w:asciiTheme="minorHAnsi" w:hAnsiTheme="minorHAnsi"/>
                <w:sz w:val="18"/>
                <w:szCs w:val="18"/>
              </w:rPr>
            </w:pPr>
            <w:r w:rsidRPr="00A11234">
              <w:rPr>
                <w:rFonts w:asciiTheme="minorHAnsi" w:hAnsiTheme="minorHAnsi"/>
                <w:sz w:val="18"/>
                <w:szCs w:val="18"/>
              </w:rPr>
              <w:t>w kalkulacji kosztów nie ma istotnych błędów rachunkowych,</w:t>
            </w:r>
          </w:p>
          <w:p w:rsidR="003D32C3" w:rsidRPr="007F50DC" w:rsidRDefault="003D32C3" w:rsidP="007F50DC">
            <w:pPr>
              <w:numPr>
                <w:ilvl w:val="0"/>
                <w:numId w:val="7"/>
              </w:numPr>
              <w:spacing w:after="0" w:line="23" w:lineRule="atLeast"/>
              <w:ind w:left="453" w:hanging="315"/>
              <w:jc w:val="both"/>
              <w:rPr>
                <w:rFonts w:asciiTheme="minorHAnsi" w:hAnsiTheme="minorHAnsi"/>
                <w:sz w:val="18"/>
                <w:szCs w:val="18"/>
              </w:rPr>
            </w:pPr>
            <w:r w:rsidRPr="00A11234">
              <w:rPr>
                <w:rFonts w:asciiTheme="minorHAnsi" w:hAnsiTheme="minorHAnsi"/>
                <w:sz w:val="18"/>
                <w:szCs w:val="18"/>
              </w:rPr>
              <w:t>analiza finansowa została przeprowadzona zgodnie z zasadami sporządzania takich analiz</w:t>
            </w:r>
            <w:r w:rsidR="00A9679E">
              <w:rPr>
                <w:rFonts w:asciiTheme="minorHAnsi" w:hAnsiTheme="minorHAnsi"/>
                <w:sz w:val="18"/>
                <w:szCs w:val="18"/>
              </w:rPr>
              <w:t>.</w:t>
            </w:r>
          </w:p>
          <w:p w:rsidR="003D32C3" w:rsidRPr="00A11234" w:rsidRDefault="003D32C3" w:rsidP="007F50DC">
            <w:pPr>
              <w:spacing w:before="60" w:after="0" w:line="23" w:lineRule="atLeast"/>
              <w:jc w:val="both"/>
              <w:rPr>
                <w:rFonts w:asciiTheme="minorHAnsi" w:hAnsiTheme="minorHAnsi"/>
                <w:sz w:val="18"/>
                <w:szCs w:val="18"/>
              </w:rPr>
            </w:pPr>
            <w:r w:rsidRPr="00A11234">
              <w:rPr>
                <w:rFonts w:asciiTheme="minorHAnsi" w:hAnsiTheme="minorHAnsi"/>
                <w:sz w:val="18"/>
                <w:szCs w:val="18"/>
              </w:rPr>
              <w:t>Możliwa jednokrotna poprawa  projektu w zakresie spełnienia kryterium.</w:t>
            </w:r>
          </w:p>
        </w:tc>
        <w:tc>
          <w:tcPr>
            <w:tcW w:w="2623" w:type="dxa"/>
            <w:gridSpan w:val="2"/>
            <w:vAlign w:val="center"/>
          </w:tcPr>
          <w:p w:rsidR="003D32C3" w:rsidRPr="00A11234" w:rsidRDefault="003D32C3" w:rsidP="00A82F1E">
            <w:pPr>
              <w:spacing w:after="0" w:line="23" w:lineRule="atLeast"/>
              <w:jc w:val="center"/>
              <w:rPr>
                <w:rFonts w:asciiTheme="minorHAnsi" w:hAnsiTheme="minorHAnsi"/>
                <w:sz w:val="18"/>
                <w:szCs w:val="18"/>
              </w:rPr>
            </w:pPr>
            <w:r w:rsidRPr="00A11234">
              <w:rPr>
                <w:rFonts w:asciiTheme="minorHAnsi" w:hAnsiTheme="minorHAnsi"/>
                <w:sz w:val="18"/>
                <w:szCs w:val="18"/>
              </w:rPr>
              <w:t xml:space="preserve">Tak/nie </w:t>
            </w:r>
            <w:r w:rsidRPr="00A11234">
              <w:rPr>
                <w:rFonts w:asciiTheme="minorHAnsi" w:hAnsiTheme="minorHAnsi"/>
                <w:sz w:val="18"/>
                <w:szCs w:val="18"/>
              </w:rPr>
              <w:br/>
              <w:t>(niespełnienie kryterium oznacza odrzucenie wniosku)</w:t>
            </w:r>
          </w:p>
        </w:tc>
      </w:tr>
      <w:tr w:rsidR="003D32C3" w:rsidRPr="00A11234" w:rsidTr="00515FAE">
        <w:trPr>
          <w:trHeight w:val="811"/>
        </w:trPr>
        <w:tc>
          <w:tcPr>
            <w:tcW w:w="851" w:type="dxa"/>
            <w:gridSpan w:val="2"/>
            <w:vAlign w:val="center"/>
          </w:tcPr>
          <w:p w:rsidR="003D32C3" w:rsidRPr="00A11234" w:rsidRDefault="003D32C3" w:rsidP="003F660B">
            <w:pPr>
              <w:spacing w:after="0" w:line="23" w:lineRule="atLeast"/>
              <w:jc w:val="center"/>
              <w:rPr>
                <w:rFonts w:asciiTheme="minorHAnsi" w:hAnsiTheme="minorHAnsi"/>
                <w:sz w:val="18"/>
                <w:szCs w:val="18"/>
              </w:rPr>
            </w:pPr>
            <w:r w:rsidRPr="00A11234">
              <w:rPr>
                <w:rFonts w:asciiTheme="minorHAnsi" w:hAnsiTheme="minorHAnsi"/>
                <w:sz w:val="18"/>
                <w:szCs w:val="18"/>
              </w:rPr>
              <w:t>B.</w:t>
            </w:r>
            <w:r w:rsidR="003F660B" w:rsidRPr="00A11234">
              <w:rPr>
                <w:rFonts w:asciiTheme="minorHAnsi" w:hAnsiTheme="minorHAnsi"/>
                <w:sz w:val="18"/>
                <w:szCs w:val="18"/>
              </w:rPr>
              <w:t>1</w:t>
            </w:r>
            <w:r w:rsidR="003F660B">
              <w:rPr>
                <w:rFonts w:asciiTheme="minorHAnsi" w:hAnsiTheme="minorHAnsi"/>
                <w:sz w:val="18"/>
                <w:szCs w:val="18"/>
              </w:rPr>
              <w:t>2</w:t>
            </w:r>
          </w:p>
        </w:tc>
        <w:tc>
          <w:tcPr>
            <w:tcW w:w="2268" w:type="dxa"/>
            <w:vAlign w:val="center"/>
          </w:tcPr>
          <w:p w:rsidR="003D32C3" w:rsidRPr="00A11234" w:rsidRDefault="003D32C3" w:rsidP="00B54894">
            <w:pPr>
              <w:spacing w:after="0" w:line="23" w:lineRule="atLeast"/>
              <w:jc w:val="center"/>
              <w:rPr>
                <w:rFonts w:asciiTheme="minorHAnsi" w:hAnsiTheme="minorHAnsi"/>
                <w:sz w:val="18"/>
                <w:szCs w:val="18"/>
              </w:rPr>
            </w:pPr>
            <w:r w:rsidRPr="00A11234">
              <w:rPr>
                <w:rFonts w:asciiTheme="minorHAnsi" w:hAnsiTheme="minorHAnsi"/>
                <w:sz w:val="18"/>
                <w:szCs w:val="18"/>
              </w:rPr>
              <w:t xml:space="preserve">Zgodność dokumentacji projektowej </w:t>
            </w:r>
            <w:r w:rsidRPr="00A11234">
              <w:rPr>
                <w:rFonts w:asciiTheme="minorHAnsi" w:hAnsiTheme="minorHAnsi"/>
                <w:sz w:val="18"/>
                <w:szCs w:val="18"/>
              </w:rPr>
              <w:br/>
              <w:t>z SZOOP oraz Regulaminem konkursu</w:t>
            </w:r>
          </w:p>
        </w:tc>
        <w:tc>
          <w:tcPr>
            <w:tcW w:w="8891" w:type="dxa"/>
            <w:vAlign w:val="center"/>
          </w:tcPr>
          <w:p w:rsidR="003C2545" w:rsidRPr="00A11234" w:rsidRDefault="003D32C3" w:rsidP="003C2545">
            <w:pPr>
              <w:spacing w:after="0" w:line="240" w:lineRule="auto"/>
              <w:jc w:val="both"/>
              <w:rPr>
                <w:rFonts w:asciiTheme="minorHAnsi" w:hAnsiTheme="minorHAnsi"/>
                <w:sz w:val="18"/>
                <w:szCs w:val="18"/>
              </w:rPr>
            </w:pPr>
            <w:r w:rsidRPr="00A11234">
              <w:rPr>
                <w:rFonts w:asciiTheme="minorHAnsi" w:hAnsiTheme="minorHAnsi"/>
                <w:sz w:val="18"/>
                <w:szCs w:val="18"/>
              </w:rPr>
              <w:t xml:space="preserve">Ocenie podlega czy wnioskodawca przygotował wniosek o dofinansowanie projektu zgodnie z SZOOP </w:t>
            </w:r>
            <w:r w:rsidR="003C2545" w:rsidRPr="003C2545">
              <w:rPr>
                <w:rFonts w:asciiTheme="minorHAnsi" w:hAnsiTheme="minorHAnsi"/>
                <w:sz w:val="18"/>
                <w:szCs w:val="18"/>
              </w:rPr>
              <w:t>obowiązującym na dzień ogłoszenia naboru (chyba</w:t>
            </w:r>
            <w:r w:rsidR="00C203AD">
              <w:rPr>
                <w:rFonts w:asciiTheme="minorHAnsi" w:hAnsiTheme="minorHAnsi"/>
                <w:sz w:val="18"/>
                <w:szCs w:val="18"/>
              </w:rPr>
              <w:t>,</w:t>
            </w:r>
            <w:r w:rsidR="003C2545" w:rsidRPr="003C2545">
              <w:rPr>
                <w:rFonts w:asciiTheme="minorHAnsi" w:hAnsiTheme="minorHAnsi"/>
                <w:sz w:val="18"/>
                <w:szCs w:val="18"/>
              </w:rPr>
              <w:t xml:space="preserve"> że kryteria zawężają postanowienia SZOOP w zakresie danego poddziałania)</w:t>
            </w:r>
            <w:r w:rsidR="003C2545">
              <w:t> </w:t>
            </w:r>
          </w:p>
          <w:p w:rsidR="003D32C3" w:rsidRPr="00A11234" w:rsidRDefault="003D32C3" w:rsidP="00B54894">
            <w:pPr>
              <w:spacing w:after="0" w:line="240" w:lineRule="auto"/>
              <w:jc w:val="both"/>
              <w:rPr>
                <w:rFonts w:asciiTheme="minorHAnsi" w:hAnsiTheme="minorHAnsi"/>
                <w:sz w:val="18"/>
                <w:szCs w:val="18"/>
              </w:rPr>
            </w:pPr>
            <w:r w:rsidRPr="00A11234">
              <w:rPr>
                <w:rFonts w:asciiTheme="minorHAnsi" w:hAnsiTheme="minorHAnsi"/>
                <w:sz w:val="18"/>
                <w:szCs w:val="18"/>
              </w:rPr>
              <w:t xml:space="preserve">oraz Regulaminem konkursu, w szczególności z </w:t>
            </w:r>
            <w:r w:rsidRPr="00A11234">
              <w:rPr>
                <w:rFonts w:asciiTheme="minorHAnsi" w:hAnsiTheme="minorHAnsi"/>
                <w:i/>
                <w:sz w:val="18"/>
                <w:szCs w:val="18"/>
              </w:rPr>
              <w:t>Instrukcją wypełniania wniosku w ramach RPO WK-P 2014-2020 na lata 2014-2020</w:t>
            </w:r>
            <w:r w:rsidRPr="00A11234">
              <w:rPr>
                <w:rFonts w:asciiTheme="minorHAnsi" w:hAnsiTheme="minorHAnsi"/>
                <w:sz w:val="18"/>
                <w:szCs w:val="18"/>
              </w:rPr>
              <w:t>.</w:t>
            </w:r>
          </w:p>
          <w:p w:rsidR="003D32C3" w:rsidRPr="00A11234" w:rsidRDefault="003D32C3" w:rsidP="00B54894">
            <w:pPr>
              <w:spacing w:after="0" w:line="240" w:lineRule="auto"/>
              <w:jc w:val="both"/>
              <w:rPr>
                <w:rFonts w:asciiTheme="minorHAnsi" w:hAnsiTheme="minorHAnsi"/>
                <w:sz w:val="18"/>
                <w:szCs w:val="18"/>
              </w:rPr>
            </w:pPr>
            <w:r w:rsidRPr="00A11234">
              <w:rPr>
                <w:rFonts w:asciiTheme="minorHAnsi" w:hAnsiTheme="minorHAnsi"/>
                <w:sz w:val="18"/>
                <w:szCs w:val="18"/>
              </w:rPr>
              <w:t>Weryfikacji podlega m.in. maksymalna/minimalna wartość projektu oraz maksymalna/minimalna wartość wydatków kwalifikowanych projektu (jeśli dotyczy), maksymalny % poziom dofinansowania UE oraz minimalny wkład własny beneficjenta jako % wydatków kwalifikowanych (jeśli dotyczy).</w:t>
            </w:r>
          </w:p>
          <w:p w:rsidR="003D32C3" w:rsidRPr="00A11234" w:rsidRDefault="003D32C3" w:rsidP="00B54894">
            <w:pPr>
              <w:spacing w:after="0" w:line="240" w:lineRule="auto"/>
              <w:jc w:val="both"/>
              <w:rPr>
                <w:rFonts w:asciiTheme="minorHAnsi" w:hAnsiTheme="minorHAnsi"/>
                <w:sz w:val="18"/>
                <w:szCs w:val="18"/>
              </w:rPr>
            </w:pPr>
          </w:p>
          <w:p w:rsidR="003D32C3" w:rsidRPr="00A11234" w:rsidRDefault="003D32C3" w:rsidP="00B54894">
            <w:pPr>
              <w:spacing w:after="0" w:line="240" w:lineRule="auto"/>
              <w:jc w:val="both"/>
              <w:rPr>
                <w:rFonts w:asciiTheme="minorHAnsi" w:hAnsiTheme="minorHAnsi"/>
                <w:sz w:val="18"/>
                <w:szCs w:val="18"/>
              </w:rPr>
            </w:pPr>
            <w:r>
              <w:rPr>
                <w:rFonts w:asciiTheme="minorHAnsi" w:hAnsiTheme="minorHAnsi"/>
                <w:sz w:val="18"/>
                <w:szCs w:val="18"/>
              </w:rPr>
              <w:t>IZ RPO ma możliwość doprecyzowania maksymalnej/minimalnej wartość projektu oraz maksymalnej/ minimalnej wartość wydatków kwalifikowanych projektu (jeśli dotyczy), maksymalnego % poziomu dofinansowania UE oraz minimalnego wkładu własnego beneficjenta jako % wydatków kwalifikowanych (jeśli dotyczy) w Regulaminie konkursu.</w:t>
            </w:r>
          </w:p>
          <w:p w:rsidR="003D32C3" w:rsidRPr="00A11234" w:rsidRDefault="003D32C3" w:rsidP="00A82F1E">
            <w:pPr>
              <w:spacing w:before="60" w:after="60" w:line="23" w:lineRule="atLeast"/>
              <w:jc w:val="both"/>
              <w:rPr>
                <w:rFonts w:asciiTheme="minorHAnsi" w:hAnsiTheme="minorHAnsi"/>
                <w:sz w:val="18"/>
                <w:szCs w:val="18"/>
              </w:rPr>
            </w:pPr>
            <w:r>
              <w:rPr>
                <w:rFonts w:asciiTheme="minorHAnsi" w:hAnsiTheme="minorHAnsi"/>
                <w:sz w:val="18"/>
                <w:szCs w:val="18"/>
              </w:rPr>
              <w:t>Możliwa jednokrotna poprawa  projektu w zakresie spełnienia kryterium.</w:t>
            </w:r>
          </w:p>
        </w:tc>
        <w:tc>
          <w:tcPr>
            <w:tcW w:w="2623" w:type="dxa"/>
            <w:gridSpan w:val="2"/>
            <w:vAlign w:val="center"/>
          </w:tcPr>
          <w:p w:rsidR="003D32C3" w:rsidRPr="00A11234" w:rsidRDefault="003D32C3" w:rsidP="00A82F1E">
            <w:pPr>
              <w:spacing w:after="0" w:line="23" w:lineRule="atLeast"/>
              <w:jc w:val="center"/>
              <w:rPr>
                <w:rFonts w:asciiTheme="minorHAnsi" w:hAnsiTheme="minorHAnsi"/>
                <w:sz w:val="18"/>
                <w:szCs w:val="18"/>
              </w:rPr>
            </w:pPr>
            <w:r w:rsidRPr="00A11234">
              <w:rPr>
                <w:rFonts w:asciiTheme="minorHAnsi" w:hAnsiTheme="minorHAnsi"/>
                <w:sz w:val="18"/>
                <w:szCs w:val="18"/>
              </w:rPr>
              <w:t xml:space="preserve">Tak/nie </w:t>
            </w:r>
            <w:r w:rsidRPr="00A11234">
              <w:rPr>
                <w:rFonts w:asciiTheme="minorHAnsi" w:hAnsiTheme="minorHAnsi"/>
                <w:sz w:val="18"/>
                <w:szCs w:val="18"/>
              </w:rPr>
              <w:br/>
              <w:t>(niespełnienie kryterium oznacza odrzucenie wniosku)</w:t>
            </w:r>
          </w:p>
        </w:tc>
      </w:tr>
      <w:tr w:rsidR="003D32C3" w:rsidRPr="00A11234" w:rsidTr="00515FAE">
        <w:trPr>
          <w:trHeight w:val="811"/>
        </w:trPr>
        <w:tc>
          <w:tcPr>
            <w:tcW w:w="851" w:type="dxa"/>
            <w:gridSpan w:val="2"/>
            <w:vAlign w:val="center"/>
          </w:tcPr>
          <w:p w:rsidR="003D32C3" w:rsidRPr="00A11234" w:rsidRDefault="003D32C3" w:rsidP="003F660B">
            <w:pPr>
              <w:spacing w:after="0" w:line="23" w:lineRule="atLeast"/>
              <w:jc w:val="center"/>
              <w:rPr>
                <w:rFonts w:asciiTheme="minorHAnsi" w:hAnsiTheme="minorHAnsi"/>
                <w:sz w:val="18"/>
                <w:szCs w:val="18"/>
              </w:rPr>
            </w:pPr>
            <w:r w:rsidRPr="00A11234">
              <w:rPr>
                <w:rFonts w:asciiTheme="minorHAnsi" w:hAnsiTheme="minorHAnsi"/>
                <w:sz w:val="18"/>
                <w:szCs w:val="18"/>
              </w:rPr>
              <w:t>B.</w:t>
            </w:r>
            <w:r w:rsidR="003F660B" w:rsidRPr="00A11234">
              <w:rPr>
                <w:rFonts w:asciiTheme="minorHAnsi" w:hAnsiTheme="minorHAnsi"/>
                <w:sz w:val="18"/>
                <w:szCs w:val="18"/>
              </w:rPr>
              <w:t>1</w:t>
            </w:r>
            <w:r w:rsidR="003F660B">
              <w:rPr>
                <w:rFonts w:asciiTheme="minorHAnsi" w:hAnsiTheme="minorHAnsi"/>
                <w:sz w:val="18"/>
                <w:szCs w:val="18"/>
              </w:rPr>
              <w:t>3</w:t>
            </w:r>
          </w:p>
        </w:tc>
        <w:tc>
          <w:tcPr>
            <w:tcW w:w="2268" w:type="dxa"/>
            <w:vAlign w:val="center"/>
          </w:tcPr>
          <w:p w:rsidR="003D32C3" w:rsidRPr="00A11234" w:rsidRDefault="003D32C3" w:rsidP="00A82F1E">
            <w:pPr>
              <w:spacing w:after="0" w:line="23" w:lineRule="atLeast"/>
              <w:jc w:val="center"/>
              <w:rPr>
                <w:rFonts w:asciiTheme="minorHAnsi" w:hAnsiTheme="minorHAnsi"/>
                <w:sz w:val="18"/>
                <w:szCs w:val="18"/>
              </w:rPr>
            </w:pPr>
            <w:r w:rsidRPr="00A11234">
              <w:rPr>
                <w:rFonts w:asciiTheme="minorHAnsi" w:hAnsiTheme="minorHAnsi"/>
                <w:sz w:val="18"/>
                <w:szCs w:val="18"/>
              </w:rPr>
              <w:t>Minimalna i maksymalna wartość wydatków kwalifikowalnych projektu</w:t>
            </w:r>
          </w:p>
        </w:tc>
        <w:tc>
          <w:tcPr>
            <w:tcW w:w="8891" w:type="dxa"/>
            <w:vAlign w:val="center"/>
          </w:tcPr>
          <w:p w:rsidR="003D32C3" w:rsidRPr="00A11234" w:rsidRDefault="003D32C3" w:rsidP="00D56C1D">
            <w:pPr>
              <w:spacing w:after="0" w:line="23" w:lineRule="atLeast"/>
              <w:jc w:val="both"/>
              <w:rPr>
                <w:rFonts w:asciiTheme="minorHAnsi" w:hAnsiTheme="minorHAnsi"/>
                <w:sz w:val="18"/>
                <w:szCs w:val="18"/>
              </w:rPr>
            </w:pPr>
            <w:r w:rsidRPr="00A11234">
              <w:rPr>
                <w:rFonts w:asciiTheme="minorHAnsi" w:hAnsiTheme="minorHAnsi"/>
                <w:sz w:val="18"/>
                <w:szCs w:val="18"/>
              </w:rPr>
              <w:t xml:space="preserve">Ocenie podlega czy minimalna wartość wydatków kwalifikowalnych projektu wynosi </w:t>
            </w:r>
            <w:r>
              <w:rPr>
                <w:rFonts w:asciiTheme="minorHAnsi" w:hAnsiTheme="minorHAnsi"/>
                <w:sz w:val="18"/>
                <w:szCs w:val="18"/>
              </w:rPr>
              <w:t xml:space="preserve">co najmniej </w:t>
            </w:r>
            <w:r w:rsidRPr="00A11234">
              <w:rPr>
                <w:rFonts w:asciiTheme="minorHAnsi" w:hAnsiTheme="minorHAnsi"/>
                <w:sz w:val="18"/>
                <w:szCs w:val="18"/>
              </w:rPr>
              <w:t xml:space="preserve">90% alokacji przeznaczonej na konkurs. </w:t>
            </w:r>
          </w:p>
          <w:p w:rsidR="003D32C3" w:rsidRPr="00A11234" w:rsidRDefault="003D32C3" w:rsidP="00D56C1D">
            <w:pPr>
              <w:spacing w:after="0" w:line="23" w:lineRule="atLeast"/>
              <w:jc w:val="both"/>
              <w:rPr>
                <w:rFonts w:asciiTheme="minorHAnsi" w:hAnsiTheme="minorHAnsi"/>
                <w:sz w:val="18"/>
                <w:szCs w:val="18"/>
              </w:rPr>
            </w:pPr>
          </w:p>
          <w:p w:rsidR="003D32C3" w:rsidRPr="00A11234" w:rsidRDefault="003D32C3" w:rsidP="00D56C1D">
            <w:pPr>
              <w:spacing w:after="0" w:line="23" w:lineRule="atLeast"/>
              <w:jc w:val="both"/>
              <w:rPr>
                <w:rFonts w:asciiTheme="minorHAnsi" w:hAnsiTheme="minorHAnsi"/>
                <w:sz w:val="18"/>
                <w:szCs w:val="18"/>
              </w:rPr>
            </w:pPr>
            <w:r w:rsidRPr="00A11234">
              <w:rPr>
                <w:rFonts w:asciiTheme="minorHAnsi" w:hAnsiTheme="minorHAnsi"/>
                <w:sz w:val="18"/>
                <w:szCs w:val="18"/>
              </w:rPr>
              <w:t>W ramach konkursu dofinansowanie uzyska tylko 1 projekt</w:t>
            </w:r>
            <w:r w:rsidR="007D6173">
              <w:rPr>
                <w:rFonts w:asciiTheme="minorHAnsi" w:hAnsiTheme="minorHAnsi"/>
                <w:sz w:val="18"/>
                <w:szCs w:val="18"/>
              </w:rPr>
              <w:t>.</w:t>
            </w:r>
          </w:p>
          <w:p w:rsidR="003D32C3" w:rsidRPr="00A11234" w:rsidRDefault="003D32C3" w:rsidP="00D56C1D">
            <w:pPr>
              <w:spacing w:before="40" w:after="40" w:line="23" w:lineRule="atLeast"/>
              <w:jc w:val="both"/>
              <w:rPr>
                <w:rFonts w:asciiTheme="minorHAnsi" w:hAnsiTheme="minorHAnsi"/>
                <w:sz w:val="18"/>
                <w:szCs w:val="18"/>
              </w:rPr>
            </w:pPr>
            <w:r w:rsidRPr="00A11234">
              <w:rPr>
                <w:rFonts w:asciiTheme="minorHAnsi" w:hAnsiTheme="minorHAnsi"/>
                <w:sz w:val="18"/>
                <w:szCs w:val="18"/>
              </w:rPr>
              <w:t>Możliwa jednokrotna poprawa  projektu w zakresie spełnienia kryterium.</w:t>
            </w:r>
          </w:p>
        </w:tc>
        <w:tc>
          <w:tcPr>
            <w:tcW w:w="2623" w:type="dxa"/>
            <w:gridSpan w:val="2"/>
            <w:vAlign w:val="center"/>
          </w:tcPr>
          <w:p w:rsidR="003D32C3" w:rsidRPr="00A11234" w:rsidRDefault="003D32C3" w:rsidP="00A82F1E">
            <w:pPr>
              <w:spacing w:after="0" w:line="23" w:lineRule="atLeast"/>
              <w:jc w:val="center"/>
              <w:rPr>
                <w:rFonts w:asciiTheme="minorHAnsi" w:hAnsiTheme="minorHAnsi"/>
                <w:sz w:val="18"/>
                <w:szCs w:val="18"/>
              </w:rPr>
            </w:pPr>
            <w:r w:rsidRPr="00A11234">
              <w:rPr>
                <w:rFonts w:asciiTheme="minorHAnsi" w:hAnsiTheme="minorHAnsi"/>
                <w:sz w:val="18"/>
                <w:szCs w:val="18"/>
              </w:rPr>
              <w:t>Tak/nie (niespełnienie kryterium oznacza odrzucenie wniosku)</w:t>
            </w:r>
          </w:p>
        </w:tc>
      </w:tr>
      <w:tr w:rsidR="003D32C3" w:rsidRPr="00A11234" w:rsidTr="00515FAE">
        <w:tc>
          <w:tcPr>
            <w:tcW w:w="14633" w:type="dxa"/>
            <w:gridSpan w:val="6"/>
            <w:shd w:val="clear" w:color="auto" w:fill="8DB3E2"/>
          </w:tcPr>
          <w:p w:rsidR="003D32C3" w:rsidRPr="00A11234" w:rsidRDefault="003D32C3" w:rsidP="00A82F1E">
            <w:pPr>
              <w:spacing w:after="0" w:line="23" w:lineRule="atLeast"/>
              <w:jc w:val="both"/>
              <w:rPr>
                <w:rFonts w:asciiTheme="minorHAnsi" w:hAnsiTheme="minorHAnsi"/>
                <w:b/>
                <w:sz w:val="18"/>
                <w:szCs w:val="18"/>
              </w:rPr>
            </w:pPr>
            <w:r w:rsidRPr="00A11234">
              <w:rPr>
                <w:rFonts w:asciiTheme="minorHAnsi" w:hAnsiTheme="minorHAnsi"/>
                <w:b/>
                <w:sz w:val="18"/>
                <w:szCs w:val="18"/>
              </w:rPr>
              <w:t>C</w:t>
            </w:r>
            <w:r w:rsidRPr="00A11234">
              <w:rPr>
                <w:rFonts w:asciiTheme="minorHAnsi" w:hAnsiTheme="minorHAnsi"/>
                <w:b/>
                <w:sz w:val="18"/>
                <w:szCs w:val="18"/>
                <w:shd w:val="clear" w:color="auto" w:fill="8DB3E2"/>
              </w:rPr>
              <w:t>.1 Kryteria merytoryczne szczegółowe – dostępowe</w:t>
            </w:r>
          </w:p>
        </w:tc>
      </w:tr>
      <w:tr w:rsidR="003D32C3" w:rsidRPr="00A11234" w:rsidTr="00515FAE">
        <w:tc>
          <w:tcPr>
            <w:tcW w:w="851" w:type="dxa"/>
            <w:gridSpan w:val="2"/>
            <w:vAlign w:val="center"/>
          </w:tcPr>
          <w:p w:rsidR="003D32C3" w:rsidRPr="00A11234" w:rsidRDefault="003D32C3" w:rsidP="00A82F1E">
            <w:pPr>
              <w:spacing w:after="0" w:line="23" w:lineRule="atLeast"/>
              <w:jc w:val="center"/>
              <w:rPr>
                <w:rFonts w:asciiTheme="minorHAnsi" w:hAnsiTheme="minorHAnsi"/>
                <w:sz w:val="18"/>
                <w:szCs w:val="18"/>
              </w:rPr>
            </w:pPr>
            <w:r w:rsidRPr="00A11234">
              <w:rPr>
                <w:rFonts w:asciiTheme="minorHAnsi" w:hAnsiTheme="minorHAnsi"/>
                <w:sz w:val="18"/>
                <w:szCs w:val="18"/>
              </w:rPr>
              <w:t>C.1.1</w:t>
            </w:r>
          </w:p>
        </w:tc>
        <w:tc>
          <w:tcPr>
            <w:tcW w:w="2268" w:type="dxa"/>
            <w:vAlign w:val="center"/>
          </w:tcPr>
          <w:p w:rsidR="003D32C3" w:rsidRPr="00A11234" w:rsidRDefault="003D32C3" w:rsidP="00A11234">
            <w:pPr>
              <w:spacing w:after="0" w:line="23" w:lineRule="atLeast"/>
              <w:jc w:val="center"/>
              <w:rPr>
                <w:rFonts w:asciiTheme="minorHAnsi" w:hAnsiTheme="minorHAnsi"/>
                <w:sz w:val="18"/>
                <w:szCs w:val="18"/>
              </w:rPr>
            </w:pPr>
            <w:r w:rsidRPr="00A11234">
              <w:rPr>
                <w:rFonts w:asciiTheme="minorHAnsi" w:hAnsiTheme="minorHAnsi"/>
                <w:sz w:val="18"/>
                <w:szCs w:val="18"/>
              </w:rPr>
              <w:t xml:space="preserve">Zgodność projektu z planami działań, </w:t>
            </w:r>
            <w:r w:rsidRPr="00A11234">
              <w:rPr>
                <w:rFonts w:asciiTheme="minorHAnsi" w:hAnsiTheme="minorHAnsi"/>
                <w:sz w:val="18"/>
                <w:szCs w:val="18"/>
              </w:rPr>
              <w:lastRenderedPageBreak/>
              <w:t>strategiami i innymi dokumentami</w:t>
            </w:r>
          </w:p>
        </w:tc>
        <w:tc>
          <w:tcPr>
            <w:tcW w:w="8891" w:type="dxa"/>
            <w:vAlign w:val="center"/>
          </w:tcPr>
          <w:p w:rsidR="003D32C3" w:rsidRPr="00A11234" w:rsidRDefault="003D32C3" w:rsidP="006C0594">
            <w:pPr>
              <w:pStyle w:val="Default"/>
              <w:spacing w:line="23" w:lineRule="atLeast"/>
              <w:jc w:val="both"/>
              <w:rPr>
                <w:rFonts w:asciiTheme="minorHAnsi" w:hAnsiTheme="minorHAnsi" w:cs="Arial"/>
                <w:sz w:val="18"/>
                <w:szCs w:val="18"/>
              </w:rPr>
            </w:pPr>
            <w:r w:rsidRPr="00A11234">
              <w:rPr>
                <w:rFonts w:asciiTheme="minorHAnsi" w:hAnsiTheme="minorHAnsi" w:cs="Times New Roman"/>
                <w:color w:val="auto"/>
                <w:sz w:val="18"/>
                <w:szCs w:val="18"/>
              </w:rPr>
              <w:lastRenderedPageBreak/>
              <w:t>Wnioskodawca oświadcz</w:t>
            </w:r>
            <w:r w:rsidR="007D6173">
              <w:rPr>
                <w:rFonts w:asciiTheme="minorHAnsi" w:hAnsiTheme="minorHAnsi" w:cs="Times New Roman"/>
                <w:color w:val="auto"/>
                <w:sz w:val="18"/>
                <w:szCs w:val="18"/>
              </w:rPr>
              <w:t>ył</w:t>
            </w:r>
            <w:r w:rsidRPr="00A11234">
              <w:rPr>
                <w:rFonts w:asciiTheme="minorHAnsi" w:hAnsiTheme="minorHAnsi" w:cs="Times New Roman"/>
                <w:color w:val="auto"/>
                <w:sz w:val="18"/>
                <w:szCs w:val="18"/>
              </w:rPr>
              <w:t xml:space="preserve">, że w przypadku, gdy projekt grantobiorcy zakłada wsparcie w zakresie wizyt studyjnych, udziału w międzynarodowych imprezach targowo-wystawienniczych, w tym targach branżowych za granicą, </w:t>
            </w:r>
            <w:r w:rsidRPr="00A11234">
              <w:rPr>
                <w:rFonts w:asciiTheme="minorHAnsi" w:hAnsiTheme="minorHAnsi" w:cs="Times New Roman"/>
                <w:color w:val="auto"/>
                <w:sz w:val="18"/>
                <w:szCs w:val="18"/>
              </w:rPr>
              <w:lastRenderedPageBreak/>
              <w:t>weryfikacji będą podlegały strategie biznesowe pod kątem czy działania, które będą przedmiotem projektu stanowią element strategii</w:t>
            </w:r>
            <w:r w:rsidR="004E37E3">
              <w:rPr>
                <w:rStyle w:val="Odwoanieprzypisudolnego"/>
                <w:rFonts w:asciiTheme="minorHAnsi" w:hAnsiTheme="minorHAnsi" w:cs="Times New Roman"/>
                <w:color w:val="auto"/>
                <w:sz w:val="18"/>
                <w:szCs w:val="18"/>
              </w:rPr>
              <w:footnoteReference w:id="12"/>
            </w:r>
            <w:r w:rsidRPr="00A11234">
              <w:rPr>
                <w:rFonts w:asciiTheme="minorHAnsi" w:hAnsiTheme="minorHAnsi" w:cs="Times New Roman"/>
                <w:color w:val="auto"/>
                <w:sz w:val="18"/>
                <w:szCs w:val="18"/>
              </w:rPr>
              <w:t xml:space="preserve"> w zakresie internacjonalizacji działalności gospodarczej </w:t>
            </w:r>
            <w:r w:rsidRPr="00A11234">
              <w:rPr>
                <w:rFonts w:asciiTheme="minorHAnsi" w:hAnsiTheme="minorHAnsi" w:cs="Arial"/>
                <w:sz w:val="18"/>
                <w:szCs w:val="18"/>
              </w:rPr>
              <w:t>lub planu rozwoju eksportu lub innego dokumentu planistycznego związanego z eksportem.</w:t>
            </w:r>
          </w:p>
          <w:p w:rsidR="003D32C3" w:rsidRPr="00A11234" w:rsidRDefault="003D32C3" w:rsidP="006C0594">
            <w:pPr>
              <w:pStyle w:val="Default"/>
              <w:spacing w:line="23" w:lineRule="atLeast"/>
              <w:jc w:val="both"/>
              <w:rPr>
                <w:rFonts w:asciiTheme="minorHAnsi" w:hAnsiTheme="minorHAnsi" w:cs="Arial"/>
                <w:sz w:val="18"/>
                <w:szCs w:val="18"/>
              </w:rPr>
            </w:pPr>
          </w:p>
          <w:p w:rsidR="003D32C3" w:rsidRPr="00A11234" w:rsidRDefault="003D32C3" w:rsidP="00A82F1E">
            <w:pPr>
              <w:pStyle w:val="Default"/>
              <w:spacing w:line="23" w:lineRule="atLeast"/>
              <w:jc w:val="both"/>
              <w:rPr>
                <w:rFonts w:asciiTheme="minorHAnsi" w:hAnsiTheme="minorHAnsi"/>
                <w:sz w:val="18"/>
                <w:szCs w:val="18"/>
              </w:rPr>
            </w:pPr>
            <w:r w:rsidRPr="00A11234">
              <w:rPr>
                <w:rFonts w:asciiTheme="minorHAnsi" w:hAnsiTheme="minorHAnsi"/>
                <w:sz w:val="18"/>
                <w:szCs w:val="18"/>
              </w:rPr>
              <w:t>Weryfikacji podlega czy wnioskodawca</w:t>
            </w:r>
            <w:r w:rsidR="00DB4C04">
              <w:rPr>
                <w:rFonts w:asciiTheme="minorHAnsi" w:hAnsiTheme="minorHAnsi"/>
                <w:sz w:val="18"/>
                <w:szCs w:val="18"/>
              </w:rPr>
              <w:t xml:space="preserve"> będzie sprawdzał, że </w:t>
            </w:r>
            <w:r w:rsidR="00D06284">
              <w:rPr>
                <w:rFonts w:asciiTheme="minorHAnsi" w:hAnsiTheme="minorHAnsi"/>
                <w:sz w:val="18"/>
                <w:szCs w:val="18"/>
              </w:rPr>
              <w:t>grantobiorca</w:t>
            </w:r>
            <w:r w:rsidRPr="00A11234">
              <w:rPr>
                <w:rFonts w:asciiTheme="minorHAnsi" w:hAnsiTheme="minorHAnsi"/>
                <w:sz w:val="18"/>
                <w:szCs w:val="18"/>
              </w:rPr>
              <w:t>:</w:t>
            </w:r>
          </w:p>
          <w:p w:rsidR="003D32C3" w:rsidRPr="00A11234" w:rsidRDefault="003D32C3" w:rsidP="009278D4">
            <w:pPr>
              <w:numPr>
                <w:ilvl w:val="0"/>
                <w:numId w:val="7"/>
              </w:numPr>
              <w:spacing w:after="0" w:line="23" w:lineRule="atLeast"/>
              <w:ind w:left="422" w:hanging="284"/>
              <w:jc w:val="both"/>
              <w:rPr>
                <w:rFonts w:asciiTheme="minorHAnsi" w:hAnsiTheme="minorHAnsi"/>
                <w:sz w:val="18"/>
                <w:szCs w:val="18"/>
              </w:rPr>
            </w:pPr>
            <w:r w:rsidRPr="00A11234">
              <w:rPr>
                <w:rFonts w:asciiTheme="minorHAnsi" w:hAnsiTheme="minorHAnsi"/>
                <w:sz w:val="18"/>
                <w:szCs w:val="18"/>
              </w:rPr>
              <w:t xml:space="preserve">zagwarantował, że ww. działania wpisują się w strategię internacjonalizacji działalności przedsiębiorstwa lub </w:t>
            </w:r>
          </w:p>
          <w:p w:rsidR="003D32C3" w:rsidRPr="00A11234" w:rsidRDefault="003D32C3" w:rsidP="009278D4">
            <w:pPr>
              <w:numPr>
                <w:ilvl w:val="0"/>
                <w:numId w:val="7"/>
              </w:numPr>
              <w:spacing w:after="0" w:line="23" w:lineRule="atLeast"/>
              <w:ind w:left="422" w:hanging="284"/>
              <w:jc w:val="both"/>
              <w:rPr>
                <w:rFonts w:asciiTheme="minorHAnsi" w:hAnsiTheme="minorHAnsi"/>
                <w:sz w:val="18"/>
                <w:szCs w:val="18"/>
              </w:rPr>
            </w:pPr>
            <w:r w:rsidRPr="00A11234">
              <w:rPr>
                <w:rFonts w:asciiTheme="minorHAnsi" w:hAnsiTheme="minorHAnsi"/>
                <w:sz w:val="18"/>
                <w:szCs w:val="18"/>
              </w:rPr>
              <w:t>zaplanował, że ww. działania będą wpisywać się w strategię internacjonalizacji działalności przedsiębiorstw powstałej w ramach realizowanego projektu</w:t>
            </w:r>
            <w:r w:rsidR="003C2545">
              <w:rPr>
                <w:rFonts w:asciiTheme="minorHAnsi" w:hAnsiTheme="minorHAnsi"/>
                <w:sz w:val="18"/>
                <w:szCs w:val="18"/>
              </w:rPr>
              <w:t xml:space="preserve"> (dotyczy startujących eksporterów)</w:t>
            </w:r>
            <w:r w:rsidRPr="00A11234">
              <w:rPr>
                <w:rFonts w:asciiTheme="minorHAnsi" w:hAnsiTheme="minorHAnsi"/>
                <w:sz w:val="18"/>
                <w:szCs w:val="18"/>
              </w:rPr>
              <w:t>.</w:t>
            </w:r>
          </w:p>
          <w:p w:rsidR="003D32C3" w:rsidRPr="00A11234" w:rsidRDefault="003D32C3" w:rsidP="00A82F1E">
            <w:pPr>
              <w:pStyle w:val="Default"/>
              <w:spacing w:line="23" w:lineRule="atLeast"/>
              <w:ind w:left="405"/>
              <w:jc w:val="both"/>
              <w:rPr>
                <w:rFonts w:asciiTheme="minorHAnsi" w:hAnsiTheme="minorHAnsi"/>
                <w:sz w:val="18"/>
                <w:szCs w:val="18"/>
              </w:rPr>
            </w:pPr>
          </w:p>
          <w:p w:rsidR="003D32C3" w:rsidRPr="00A11234" w:rsidRDefault="003D32C3" w:rsidP="005D000F">
            <w:pPr>
              <w:pStyle w:val="Default"/>
              <w:jc w:val="both"/>
              <w:rPr>
                <w:rFonts w:asciiTheme="minorHAnsi" w:hAnsiTheme="minorHAnsi"/>
                <w:sz w:val="18"/>
                <w:szCs w:val="18"/>
              </w:rPr>
            </w:pPr>
            <w:r w:rsidRPr="00A11234">
              <w:rPr>
                <w:rFonts w:asciiTheme="minorHAnsi" w:hAnsiTheme="minorHAnsi"/>
                <w:sz w:val="18"/>
                <w:szCs w:val="18"/>
              </w:rPr>
              <w:t xml:space="preserve">Strategia taka powinna przedstawiać realną koncepcję działań planowanych do podjęcia przez przedsiębiorstwo i ich skutki dla procesu internacjonalizacji. </w:t>
            </w:r>
          </w:p>
          <w:p w:rsidR="003D32C3" w:rsidRPr="00A11234" w:rsidRDefault="003D32C3" w:rsidP="002850C4">
            <w:pPr>
              <w:pStyle w:val="Default"/>
              <w:jc w:val="both"/>
              <w:rPr>
                <w:rFonts w:asciiTheme="minorHAnsi" w:hAnsiTheme="minorHAnsi"/>
                <w:sz w:val="18"/>
                <w:szCs w:val="18"/>
              </w:rPr>
            </w:pPr>
            <w:r w:rsidRPr="00A11234">
              <w:rPr>
                <w:rFonts w:asciiTheme="minorHAnsi" w:hAnsiTheme="minorHAnsi"/>
                <w:sz w:val="18"/>
                <w:szCs w:val="18"/>
              </w:rPr>
              <w:t xml:space="preserve">Strategia internacjonalizacji powinna być dokumentem strategicznym zawierającym określone kierunki związane </w:t>
            </w:r>
            <w:r w:rsidRPr="00A11234">
              <w:rPr>
                <w:rFonts w:asciiTheme="minorHAnsi" w:hAnsiTheme="minorHAnsi"/>
                <w:sz w:val="18"/>
                <w:szCs w:val="18"/>
              </w:rPr>
              <w:br/>
              <w:t xml:space="preserve">z rozwojem działalności eksportowej przedsiębiorstw oraz wprowadzeniem produktów bądź usług na wybrane rynki zagraniczne. </w:t>
            </w:r>
          </w:p>
          <w:p w:rsidR="003D32C3" w:rsidRPr="00A11234" w:rsidRDefault="003D32C3" w:rsidP="002850C4">
            <w:pPr>
              <w:pStyle w:val="Default"/>
              <w:jc w:val="both"/>
              <w:rPr>
                <w:rFonts w:asciiTheme="minorHAnsi" w:hAnsiTheme="minorHAnsi"/>
                <w:sz w:val="18"/>
                <w:szCs w:val="18"/>
              </w:rPr>
            </w:pPr>
            <w:r w:rsidRPr="00A11234">
              <w:rPr>
                <w:rFonts w:asciiTheme="minorHAnsi" w:hAnsiTheme="minorHAnsi"/>
                <w:sz w:val="18"/>
                <w:szCs w:val="18"/>
              </w:rPr>
              <w:t>Możliwa jednokrotna poprawa  projektu w zakresie spełnienia kryterium.</w:t>
            </w:r>
          </w:p>
        </w:tc>
        <w:tc>
          <w:tcPr>
            <w:tcW w:w="2623" w:type="dxa"/>
            <w:gridSpan w:val="2"/>
            <w:vAlign w:val="center"/>
          </w:tcPr>
          <w:p w:rsidR="003D32C3" w:rsidRPr="00A11234" w:rsidRDefault="003D32C3" w:rsidP="00A82F1E">
            <w:pPr>
              <w:spacing w:after="0" w:line="23" w:lineRule="atLeast"/>
              <w:jc w:val="center"/>
              <w:rPr>
                <w:rFonts w:asciiTheme="minorHAnsi" w:hAnsiTheme="minorHAnsi"/>
                <w:sz w:val="18"/>
                <w:szCs w:val="18"/>
              </w:rPr>
            </w:pPr>
            <w:r w:rsidRPr="00A11234">
              <w:rPr>
                <w:rFonts w:asciiTheme="minorHAnsi" w:hAnsiTheme="minorHAnsi"/>
                <w:sz w:val="18"/>
                <w:szCs w:val="18"/>
              </w:rPr>
              <w:lastRenderedPageBreak/>
              <w:t>Tak/Nie</w:t>
            </w:r>
          </w:p>
          <w:p w:rsidR="003D32C3" w:rsidRPr="00A11234" w:rsidRDefault="003D32C3" w:rsidP="00A82F1E">
            <w:pPr>
              <w:spacing w:after="0" w:line="23" w:lineRule="atLeast"/>
              <w:jc w:val="center"/>
              <w:rPr>
                <w:rFonts w:asciiTheme="minorHAnsi" w:hAnsiTheme="minorHAnsi"/>
                <w:sz w:val="18"/>
                <w:szCs w:val="18"/>
              </w:rPr>
            </w:pPr>
            <w:r w:rsidRPr="00A11234">
              <w:rPr>
                <w:rFonts w:asciiTheme="minorHAnsi" w:hAnsiTheme="minorHAnsi"/>
                <w:sz w:val="18"/>
                <w:szCs w:val="18"/>
              </w:rPr>
              <w:t xml:space="preserve"> (niespełnienie kryterium </w:t>
            </w:r>
            <w:r w:rsidRPr="00A11234">
              <w:rPr>
                <w:rFonts w:asciiTheme="minorHAnsi" w:hAnsiTheme="minorHAnsi"/>
                <w:sz w:val="18"/>
                <w:szCs w:val="18"/>
              </w:rPr>
              <w:lastRenderedPageBreak/>
              <w:t>oznacza odrzucenie wniosku)</w:t>
            </w:r>
          </w:p>
        </w:tc>
      </w:tr>
      <w:tr w:rsidR="003D32C3" w:rsidRPr="00A11234" w:rsidTr="00515FAE">
        <w:tc>
          <w:tcPr>
            <w:tcW w:w="851" w:type="dxa"/>
            <w:gridSpan w:val="2"/>
            <w:vAlign w:val="center"/>
          </w:tcPr>
          <w:p w:rsidR="003D32C3" w:rsidRPr="00A11234" w:rsidRDefault="003D32C3" w:rsidP="00A82F1E">
            <w:pPr>
              <w:spacing w:after="0" w:line="23" w:lineRule="atLeast"/>
              <w:jc w:val="center"/>
              <w:rPr>
                <w:rFonts w:asciiTheme="minorHAnsi" w:hAnsiTheme="minorHAnsi"/>
                <w:sz w:val="18"/>
                <w:szCs w:val="18"/>
              </w:rPr>
            </w:pPr>
            <w:r w:rsidRPr="00A11234">
              <w:rPr>
                <w:rFonts w:asciiTheme="minorHAnsi" w:hAnsiTheme="minorHAnsi"/>
                <w:sz w:val="18"/>
                <w:szCs w:val="18"/>
              </w:rPr>
              <w:lastRenderedPageBreak/>
              <w:t xml:space="preserve">C.1.2 </w:t>
            </w:r>
          </w:p>
        </w:tc>
        <w:tc>
          <w:tcPr>
            <w:tcW w:w="2268" w:type="dxa"/>
            <w:vAlign w:val="center"/>
          </w:tcPr>
          <w:p w:rsidR="003D32C3" w:rsidRPr="00A11234" w:rsidRDefault="003D32C3" w:rsidP="007D6173">
            <w:pPr>
              <w:spacing w:after="0" w:line="23" w:lineRule="atLeast"/>
              <w:jc w:val="center"/>
              <w:rPr>
                <w:rFonts w:asciiTheme="minorHAnsi" w:hAnsiTheme="minorHAnsi"/>
                <w:sz w:val="18"/>
                <w:szCs w:val="18"/>
              </w:rPr>
            </w:pPr>
            <w:r w:rsidRPr="00A11234">
              <w:rPr>
                <w:rFonts w:asciiTheme="minorHAnsi" w:hAnsiTheme="minorHAnsi"/>
                <w:sz w:val="18"/>
                <w:szCs w:val="18"/>
              </w:rPr>
              <w:t xml:space="preserve">Charakterystyka </w:t>
            </w:r>
            <w:r w:rsidR="007D6173">
              <w:rPr>
                <w:rFonts w:asciiTheme="minorHAnsi" w:hAnsiTheme="minorHAnsi"/>
                <w:sz w:val="18"/>
                <w:szCs w:val="18"/>
              </w:rPr>
              <w:t xml:space="preserve"> </w:t>
            </w:r>
            <w:r w:rsidRPr="00A11234">
              <w:rPr>
                <w:rFonts w:asciiTheme="minorHAnsi" w:hAnsiTheme="minorHAnsi"/>
                <w:sz w:val="18"/>
                <w:szCs w:val="18"/>
              </w:rPr>
              <w:t>grantobiorców</w:t>
            </w:r>
          </w:p>
        </w:tc>
        <w:tc>
          <w:tcPr>
            <w:tcW w:w="8891" w:type="dxa"/>
          </w:tcPr>
          <w:p w:rsidR="003D32C3" w:rsidRPr="00A11234" w:rsidRDefault="003D32C3" w:rsidP="00C1418D">
            <w:pPr>
              <w:spacing w:after="0" w:line="259" w:lineRule="auto"/>
              <w:jc w:val="both"/>
              <w:rPr>
                <w:rFonts w:asciiTheme="minorHAnsi" w:hAnsiTheme="minorHAnsi"/>
                <w:sz w:val="18"/>
                <w:szCs w:val="18"/>
              </w:rPr>
            </w:pPr>
            <w:r w:rsidRPr="00A11234">
              <w:rPr>
                <w:rFonts w:asciiTheme="minorHAnsi" w:hAnsiTheme="minorHAnsi"/>
                <w:sz w:val="18"/>
                <w:szCs w:val="18"/>
              </w:rPr>
              <w:t xml:space="preserve"> Weryfikacji podlega czy przewidziany przez wnioskodawcę zakres podmiotowy wsparcia obejmuje:</w:t>
            </w:r>
            <w:r w:rsidRPr="00A11234">
              <w:rPr>
                <w:rFonts w:asciiTheme="minorHAnsi" w:hAnsiTheme="minorHAnsi"/>
                <w:b/>
                <w:sz w:val="18"/>
                <w:szCs w:val="18"/>
              </w:rPr>
              <w:t xml:space="preserve"> </w:t>
            </w:r>
          </w:p>
          <w:p w:rsidR="003D32C3" w:rsidRPr="00A11234" w:rsidRDefault="003D32C3" w:rsidP="00C1418D">
            <w:pPr>
              <w:numPr>
                <w:ilvl w:val="0"/>
                <w:numId w:val="7"/>
              </w:numPr>
              <w:spacing w:after="0" w:line="23" w:lineRule="atLeast"/>
              <w:ind w:left="422" w:hanging="284"/>
              <w:jc w:val="both"/>
              <w:rPr>
                <w:rFonts w:asciiTheme="minorHAnsi" w:hAnsiTheme="minorHAnsi"/>
                <w:sz w:val="18"/>
                <w:szCs w:val="18"/>
              </w:rPr>
            </w:pPr>
            <w:r w:rsidRPr="00A11234">
              <w:rPr>
                <w:rFonts w:asciiTheme="minorHAnsi" w:hAnsiTheme="minorHAnsi"/>
                <w:sz w:val="18"/>
                <w:szCs w:val="18"/>
              </w:rPr>
              <w:t xml:space="preserve">mikro, małe i średnie  przedsiębiorstwa w rozumieniu załącznika I do rozporządzenia Komisji (UE) nr 651/2014 oraz </w:t>
            </w:r>
          </w:p>
          <w:p w:rsidR="003D32C3" w:rsidRPr="00A11234" w:rsidRDefault="003D32C3" w:rsidP="00C1418D">
            <w:pPr>
              <w:numPr>
                <w:ilvl w:val="0"/>
                <w:numId w:val="7"/>
              </w:numPr>
              <w:spacing w:after="0" w:line="23" w:lineRule="atLeast"/>
              <w:ind w:left="422" w:hanging="284"/>
              <w:jc w:val="both"/>
              <w:rPr>
                <w:rFonts w:asciiTheme="minorHAnsi" w:hAnsiTheme="minorHAnsi"/>
                <w:sz w:val="18"/>
                <w:szCs w:val="18"/>
              </w:rPr>
            </w:pPr>
            <w:r w:rsidRPr="00A11234">
              <w:rPr>
                <w:rFonts w:asciiTheme="minorHAnsi" w:hAnsiTheme="minorHAnsi"/>
                <w:sz w:val="18"/>
                <w:szCs w:val="18"/>
              </w:rPr>
              <w:t>czy grantobiorca na moment podpisania umowy o powierzenie grantu posiada siedzibę/oddział</w:t>
            </w:r>
            <w:r w:rsidR="00830DCE">
              <w:rPr>
                <w:rFonts w:asciiTheme="minorHAnsi" w:hAnsiTheme="minorHAnsi"/>
                <w:sz w:val="18"/>
                <w:szCs w:val="18"/>
              </w:rPr>
              <w:t>/ filię</w:t>
            </w:r>
            <w:r w:rsidRPr="00A11234">
              <w:rPr>
                <w:rFonts w:asciiTheme="minorHAnsi" w:hAnsiTheme="minorHAnsi"/>
                <w:sz w:val="18"/>
                <w:szCs w:val="18"/>
              </w:rPr>
              <w:t xml:space="preserve"> na terenie województwa kujawsko-pomorskiego. </w:t>
            </w:r>
          </w:p>
          <w:p w:rsidR="003D32C3" w:rsidRPr="00A11234" w:rsidRDefault="003D32C3" w:rsidP="00C1418D">
            <w:pPr>
              <w:spacing w:after="0" w:line="23" w:lineRule="atLeast"/>
              <w:jc w:val="both"/>
              <w:rPr>
                <w:rFonts w:asciiTheme="minorHAnsi" w:hAnsiTheme="minorHAnsi"/>
                <w:sz w:val="18"/>
                <w:szCs w:val="18"/>
              </w:rPr>
            </w:pPr>
            <w:r w:rsidRPr="00A11234">
              <w:rPr>
                <w:rFonts w:asciiTheme="minorHAnsi" w:hAnsiTheme="minorHAnsi"/>
                <w:sz w:val="18"/>
                <w:szCs w:val="18"/>
              </w:rPr>
              <w:t>Możliwa jednokrotna poprawa  projektu w zakresie spełnienia kryterium.</w:t>
            </w:r>
          </w:p>
        </w:tc>
        <w:tc>
          <w:tcPr>
            <w:tcW w:w="2623" w:type="dxa"/>
            <w:gridSpan w:val="2"/>
            <w:vAlign w:val="center"/>
          </w:tcPr>
          <w:p w:rsidR="003D32C3" w:rsidRPr="00A11234" w:rsidRDefault="003D32C3" w:rsidP="00A82F1E">
            <w:pPr>
              <w:spacing w:after="0" w:line="23" w:lineRule="atLeast"/>
              <w:jc w:val="center"/>
              <w:rPr>
                <w:rFonts w:asciiTheme="minorHAnsi" w:hAnsiTheme="minorHAnsi"/>
                <w:sz w:val="18"/>
                <w:szCs w:val="18"/>
              </w:rPr>
            </w:pPr>
            <w:r w:rsidRPr="00A11234">
              <w:rPr>
                <w:rFonts w:asciiTheme="minorHAnsi" w:hAnsiTheme="minorHAnsi"/>
                <w:sz w:val="18"/>
                <w:szCs w:val="18"/>
              </w:rPr>
              <w:t xml:space="preserve">Tak/nie (niespełnienie kryterium oznacza odrzucenie wniosku) </w:t>
            </w:r>
          </w:p>
        </w:tc>
      </w:tr>
      <w:tr w:rsidR="003D32C3" w:rsidRPr="00A11234" w:rsidTr="00515FAE">
        <w:tc>
          <w:tcPr>
            <w:tcW w:w="851" w:type="dxa"/>
            <w:gridSpan w:val="2"/>
            <w:vAlign w:val="center"/>
          </w:tcPr>
          <w:p w:rsidR="003D32C3" w:rsidRPr="00A11234" w:rsidRDefault="003D32C3" w:rsidP="00A82F1E">
            <w:pPr>
              <w:spacing w:after="0" w:line="23" w:lineRule="atLeast"/>
              <w:jc w:val="center"/>
              <w:rPr>
                <w:rFonts w:asciiTheme="minorHAnsi" w:hAnsiTheme="minorHAnsi"/>
                <w:sz w:val="18"/>
                <w:szCs w:val="18"/>
              </w:rPr>
            </w:pPr>
            <w:r w:rsidRPr="00A11234">
              <w:rPr>
                <w:rFonts w:asciiTheme="minorHAnsi" w:hAnsiTheme="minorHAnsi"/>
                <w:sz w:val="18"/>
                <w:szCs w:val="18"/>
              </w:rPr>
              <w:t>C.1.3</w:t>
            </w:r>
          </w:p>
        </w:tc>
        <w:tc>
          <w:tcPr>
            <w:tcW w:w="2268" w:type="dxa"/>
            <w:vAlign w:val="center"/>
          </w:tcPr>
          <w:p w:rsidR="003D32C3" w:rsidRPr="00A11234" w:rsidRDefault="003D32C3" w:rsidP="00A11234">
            <w:pPr>
              <w:spacing w:after="0" w:line="259" w:lineRule="auto"/>
              <w:jc w:val="center"/>
              <w:rPr>
                <w:rFonts w:asciiTheme="minorHAnsi" w:hAnsiTheme="minorHAnsi"/>
                <w:sz w:val="18"/>
                <w:szCs w:val="18"/>
              </w:rPr>
            </w:pPr>
            <w:r w:rsidRPr="00A11234">
              <w:rPr>
                <w:rFonts w:asciiTheme="minorHAnsi" w:hAnsiTheme="minorHAnsi"/>
                <w:sz w:val="18"/>
                <w:szCs w:val="18"/>
              </w:rPr>
              <w:t xml:space="preserve">Charakterystyka zadań </w:t>
            </w:r>
            <w:r w:rsidR="007D6173">
              <w:rPr>
                <w:rFonts w:asciiTheme="minorHAnsi" w:hAnsiTheme="minorHAnsi"/>
                <w:sz w:val="18"/>
                <w:szCs w:val="18"/>
              </w:rPr>
              <w:t xml:space="preserve"> </w:t>
            </w:r>
            <w:r w:rsidRPr="00A11234">
              <w:rPr>
                <w:rFonts w:asciiTheme="minorHAnsi" w:hAnsiTheme="minorHAnsi"/>
                <w:sz w:val="18"/>
                <w:szCs w:val="18"/>
              </w:rPr>
              <w:t xml:space="preserve"> grantobiorców</w:t>
            </w:r>
          </w:p>
          <w:p w:rsidR="003D32C3" w:rsidRPr="00A11234" w:rsidRDefault="003D32C3" w:rsidP="00A11234">
            <w:pPr>
              <w:spacing w:after="0" w:line="23" w:lineRule="atLeast"/>
              <w:jc w:val="center"/>
              <w:rPr>
                <w:rFonts w:asciiTheme="minorHAnsi" w:hAnsiTheme="minorHAnsi"/>
                <w:sz w:val="18"/>
                <w:szCs w:val="18"/>
              </w:rPr>
            </w:pPr>
          </w:p>
        </w:tc>
        <w:tc>
          <w:tcPr>
            <w:tcW w:w="8891" w:type="dxa"/>
          </w:tcPr>
          <w:p w:rsidR="003D32C3" w:rsidRPr="00A11234" w:rsidRDefault="003D32C3" w:rsidP="00C1418D">
            <w:pPr>
              <w:spacing w:after="10" w:line="242" w:lineRule="auto"/>
              <w:jc w:val="both"/>
              <w:rPr>
                <w:rFonts w:asciiTheme="minorHAnsi" w:hAnsiTheme="minorHAnsi"/>
                <w:sz w:val="18"/>
                <w:szCs w:val="18"/>
              </w:rPr>
            </w:pPr>
            <w:r w:rsidRPr="00A11234">
              <w:rPr>
                <w:rFonts w:asciiTheme="minorHAnsi" w:hAnsiTheme="minorHAnsi"/>
                <w:sz w:val="18"/>
                <w:szCs w:val="18"/>
              </w:rPr>
              <w:t>Weryfikacji podlega czy przewidziany przez wnioskodawcę zakres podmiotowy wsparcia dla grantobiorców obejmuje:</w:t>
            </w:r>
            <w:r w:rsidRPr="00A11234">
              <w:rPr>
                <w:rFonts w:asciiTheme="minorHAnsi" w:hAnsiTheme="minorHAnsi"/>
                <w:b/>
                <w:sz w:val="18"/>
                <w:szCs w:val="18"/>
              </w:rPr>
              <w:t xml:space="preserve"> </w:t>
            </w:r>
          </w:p>
          <w:p w:rsidR="003D32C3" w:rsidRPr="00A11234" w:rsidRDefault="003D32C3" w:rsidP="00C1418D">
            <w:pPr>
              <w:numPr>
                <w:ilvl w:val="0"/>
                <w:numId w:val="7"/>
              </w:numPr>
              <w:spacing w:after="0" w:line="23" w:lineRule="atLeast"/>
              <w:ind w:left="422" w:hanging="284"/>
              <w:jc w:val="both"/>
              <w:rPr>
                <w:rFonts w:asciiTheme="minorHAnsi" w:hAnsiTheme="minorHAnsi"/>
                <w:sz w:val="18"/>
                <w:szCs w:val="18"/>
              </w:rPr>
            </w:pPr>
            <w:r w:rsidRPr="00A11234">
              <w:rPr>
                <w:rFonts w:asciiTheme="minorHAnsi" w:hAnsiTheme="minorHAnsi"/>
                <w:sz w:val="18"/>
                <w:szCs w:val="18"/>
              </w:rPr>
              <w:t xml:space="preserve">przedsięwzięcia o </w:t>
            </w:r>
            <w:r w:rsidR="000619A6">
              <w:rPr>
                <w:rFonts w:asciiTheme="minorHAnsi" w:hAnsiTheme="minorHAnsi"/>
                <w:sz w:val="18"/>
                <w:szCs w:val="18"/>
              </w:rPr>
              <w:t>wartości wsparcia na jedno przedsiębiorstwo</w:t>
            </w:r>
            <w:r w:rsidRPr="00A11234">
              <w:rPr>
                <w:rFonts w:asciiTheme="minorHAnsi" w:hAnsiTheme="minorHAnsi"/>
                <w:sz w:val="18"/>
                <w:szCs w:val="18"/>
              </w:rPr>
              <w:t xml:space="preserve"> nie wyższej niż  200 000,00 euro.  </w:t>
            </w:r>
          </w:p>
          <w:p w:rsidR="003D32C3" w:rsidRPr="00A11234" w:rsidRDefault="003D32C3" w:rsidP="00C1418D">
            <w:pPr>
              <w:numPr>
                <w:ilvl w:val="0"/>
                <w:numId w:val="7"/>
              </w:numPr>
              <w:spacing w:after="0" w:line="23" w:lineRule="atLeast"/>
              <w:ind w:left="422" w:hanging="284"/>
              <w:jc w:val="both"/>
              <w:rPr>
                <w:rFonts w:asciiTheme="minorHAnsi" w:hAnsiTheme="minorHAnsi"/>
                <w:sz w:val="18"/>
                <w:szCs w:val="18"/>
              </w:rPr>
            </w:pPr>
            <w:r w:rsidRPr="00A11234">
              <w:rPr>
                <w:rFonts w:asciiTheme="minorHAnsi" w:hAnsiTheme="minorHAnsi"/>
                <w:sz w:val="18"/>
                <w:szCs w:val="18"/>
              </w:rPr>
              <w:t xml:space="preserve">przedsięwzięcia </w:t>
            </w:r>
            <w:r w:rsidR="004E37E3">
              <w:rPr>
                <w:rFonts w:asciiTheme="minorHAnsi" w:hAnsiTheme="minorHAnsi"/>
                <w:sz w:val="18"/>
                <w:szCs w:val="18"/>
              </w:rPr>
              <w:t xml:space="preserve">zgodne z typami projektów wskazanymi </w:t>
            </w:r>
            <w:r w:rsidRPr="00A11234">
              <w:rPr>
                <w:rFonts w:asciiTheme="minorHAnsi" w:hAnsiTheme="minorHAnsi"/>
                <w:sz w:val="18"/>
                <w:szCs w:val="18"/>
              </w:rPr>
              <w:t xml:space="preserve">w kryterium B.2 </w:t>
            </w:r>
          </w:p>
          <w:p w:rsidR="003D32C3" w:rsidRPr="00A11234" w:rsidRDefault="003D32C3" w:rsidP="00C1418D">
            <w:pPr>
              <w:spacing w:after="0" w:line="252" w:lineRule="auto"/>
              <w:ind w:left="720" w:right="78"/>
              <w:jc w:val="both"/>
              <w:rPr>
                <w:rFonts w:asciiTheme="minorHAnsi" w:hAnsiTheme="minorHAnsi"/>
                <w:sz w:val="18"/>
                <w:szCs w:val="18"/>
              </w:rPr>
            </w:pPr>
          </w:p>
          <w:p w:rsidR="003D32C3" w:rsidRPr="00A11234" w:rsidRDefault="003D32C3" w:rsidP="00C1418D">
            <w:pPr>
              <w:spacing w:after="0" w:line="23" w:lineRule="atLeast"/>
              <w:jc w:val="both"/>
              <w:rPr>
                <w:rFonts w:asciiTheme="minorHAnsi" w:hAnsiTheme="minorHAnsi"/>
                <w:sz w:val="18"/>
                <w:szCs w:val="18"/>
              </w:rPr>
            </w:pPr>
            <w:r w:rsidRPr="00A11234">
              <w:rPr>
                <w:rFonts w:asciiTheme="minorHAnsi" w:hAnsiTheme="minorHAnsi"/>
                <w:sz w:val="18"/>
                <w:szCs w:val="18"/>
              </w:rPr>
              <w:t>Możliwa jednokrotna poprawa  projektu w zakresie spełnienia kryterium.</w:t>
            </w:r>
          </w:p>
        </w:tc>
        <w:tc>
          <w:tcPr>
            <w:tcW w:w="2623" w:type="dxa"/>
            <w:gridSpan w:val="2"/>
            <w:vAlign w:val="center"/>
          </w:tcPr>
          <w:p w:rsidR="003D32C3" w:rsidRPr="00A11234" w:rsidRDefault="003D32C3" w:rsidP="00A82F1E">
            <w:pPr>
              <w:spacing w:after="0" w:line="23" w:lineRule="atLeast"/>
              <w:jc w:val="center"/>
              <w:rPr>
                <w:rFonts w:asciiTheme="minorHAnsi" w:hAnsiTheme="minorHAnsi"/>
                <w:sz w:val="18"/>
                <w:szCs w:val="18"/>
              </w:rPr>
            </w:pPr>
            <w:r w:rsidRPr="00A11234">
              <w:rPr>
                <w:rFonts w:asciiTheme="minorHAnsi" w:hAnsiTheme="minorHAnsi"/>
                <w:sz w:val="18"/>
                <w:szCs w:val="18"/>
              </w:rPr>
              <w:t>Tak/nie (niespełnienie kryterium oznacza odrzucenie wniosku)</w:t>
            </w:r>
          </w:p>
        </w:tc>
      </w:tr>
      <w:tr w:rsidR="003D32C3" w:rsidRPr="00A11234" w:rsidTr="00515FAE">
        <w:tc>
          <w:tcPr>
            <w:tcW w:w="851" w:type="dxa"/>
            <w:gridSpan w:val="2"/>
            <w:vAlign w:val="center"/>
          </w:tcPr>
          <w:p w:rsidR="003D32C3" w:rsidRPr="00A11234" w:rsidRDefault="003D32C3" w:rsidP="008E1B87">
            <w:pPr>
              <w:spacing w:after="0" w:line="23" w:lineRule="atLeast"/>
              <w:jc w:val="center"/>
              <w:rPr>
                <w:rFonts w:asciiTheme="minorHAnsi" w:hAnsiTheme="minorHAnsi"/>
                <w:sz w:val="18"/>
                <w:szCs w:val="18"/>
              </w:rPr>
            </w:pPr>
            <w:r w:rsidRPr="00A11234">
              <w:rPr>
                <w:rFonts w:asciiTheme="minorHAnsi" w:hAnsiTheme="minorHAnsi"/>
                <w:sz w:val="18"/>
                <w:szCs w:val="18"/>
              </w:rPr>
              <w:t>C.1.4</w:t>
            </w:r>
          </w:p>
        </w:tc>
        <w:tc>
          <w:tcPr>
            <w:tcW w:w="2268" w:type="dxa"/>
            <w:vAlign w:val="center"/>
          </w:tcPr>
          <w:p w:rsidR="003D32C3" w:rsidRPr="00A11234" w:rsidRDefault="003D32C3" w:rsidP="00A11234">
            <w:pPr>
              <w:spacing w:after="0" w:line="23" w:lineRule="atLeast"/>
              <w:jc w:val="center"/>
              <w:rPr>
                <w:rFonts w:asciiTheme="minorHAnsi" w:hAnsiTheme="minorHAnsi"/>
                <w:sz w:val="18"/>
                <w:szCs w:val="18"/>
              </w:rPr>
            </w:pPr>
            <w:r w:rsidRPr="00A11234">
              <w:rPr>
                <w:rFonts w:asciiTheme="minorHAnsi" w:hAnsiTheme="minorHAnsi"/>
                <w:sz w:val="18"/>
                <w:szCs w:val="18"/>
              </w:rPr>
              <w:t>Dodatkowe wsparcie w ramach projektu</w:t>
            </w:r>
          </w:p>
        </w:tc>
        <w:tc>
          <w:tcPr>
            <w:tcW w:w="8891" w:type="dxa"/>
          </w:tcPr>
          <w:p w:rsidR="003D32C3" w:rsidRPr="00A11234" w:rsidRDefault="003D32C3" w:rsidP="00C1418D">
            <w:pPr>
              <w:spacing w:after="0" w:line="259" w:lineRule="auto"/>
              <w:jc w:val="both"/>
              <w:rPr>
                <w:rFonts w:asciiTheme="minorHAnsi" w:hAnsiTheme="minorHAnsi"/>
                <w:sz w:val="18"/>
                <w:szCs w:val="18"/>
              </w:rPr>
            </w:pPr>
            <w:r w:rsidRPr="00A11234">
              <w:rPr>
                <w:rFonts w:asciiTheme="minorHAnsi" w:hAnsiTheme="minorHAnsi"/>
                <w:sz w:val="18"/>
                <w:szCs w:val="18"/>
              </w:rPr>
              <w:t xml:space="preserve"> Ocenie podlega, czy wnioskodawca w ramach projektu grantowego zapewnił: </w:t>
            </w:r>
          </w:p>
          <w:p w:rsidR="003D32C3" w:rsidRPr="00A11234" w:rsidRDefault="003D32C3" w:rsidP="00C1418D">
            <w:pPr>
              <w:numPr>
                <w:ilvl w:val="0"/>
                <w:numId w:val="7"/>
              </w:numPr>
              <w:spacing w:after="0" w:line="23" w:lineRule="atLeast"/>
              <w:ind w:left="422" w:hanging="284"/>
              <w:jc w:val="both"/>
              <w:rPr>
                <w:rFonts w:asciiTheme="minorHAnsi" w:hAnsiTheme="minorHAnsi"/>
                <w:sz w:val="18"/>
                <w:szCs w:val="18"/>
              </w:rPr>
            </w:pPr>
            <w:r w:rsidRPr="00A11234">
              <w:rPr>
                <w:rFonts w:asciiTheme="minorHAnsi" w:hAnsiTheme="minorHAnsi"/>
                <w:sz w:val="18"/>
                <w:szCs w:val="18"/>
              </w:rPr>
              <w:t xml:space="preserve">działania mające na celu aktywizację przedsiębiorców w zakresie eksportu, szczególnie tych podmiotów, które dotychczas nie prowadziły sprzedaży towarów i usług zagranicznym odbiorcom, </w:t>
            </w:r>
          </w:p>
          <w:p w:rsidR="003D32C3" w:rsidRPr="00A11234" w:rsidRDefault="003D32C3" w:rsidP="00C1418D">
            <w:pPr>
              <w:numPr>
                <w:ilvl w:val="0"/>
                <w:numId w:val="7"/>
              </w:numPr>
              <w:spacing w:after="0" w:line="23" w:lineRule="atLeast"/>
              <w:ind w:left="422" w:hanging="284"/>
              <w:jc w:val="both"/>
              <w:rPr>
                <w:rFonts w:asciiTheme="minorHAnsi" w:hAnsiTheme="minorHAnsi"/>
                <w:sz w:val="18"/>
                <w:szCs w:val="18"/>
              </w:rPr>
            </w:pPr>
            <w:r w:rsidRPr="00A11234">
              <w:rPr>
                <w:rFonts w:asciiTheme="minorHAnsi" w:hAnsiTheme="minorHAnsi"/>
                <w:sz w:val="18"/>
                <w:szCs w:val="18"/>
              </w:rPr>
              <w:t>wsparcie informacyjne w zakresie rynków eksportowych,</w:t>
            </w:r>
          </w:p>
          <w:p w:rsidR="003D32C3" w:rsidRPr="00A11234" w:rsidRDefault="003D32C3" w:rsidP="00C1418D">
            <w:pPr>
              <w:numPr>
                <w:ilvl w:val="0"/>
                <w:numId w:val="7"/>
              </w:numPr>
              <w:spacing w:after="0" w:line="23" w:lineRule="atLeast"/>
              <w:ind w:left="422" w:hanging="284"/>
              <w:jc w:val="both"/>
              <w:rPr>
                <w:rFonts w:asciiTheme="minorHAnsi" w:hAnsiTheme="minorHAnsi"/>
                <w:sz w:val="18"/>
                <w:szCs w:val="18"/>
              </w:rPr>
            </w:pPr>
            <w:r w:rsidRPr="00A11234">
              <w:rPr>
                <w:rFonts w:asciiTheme="minorHAnsi" w:hAnsiTheme="minorHAnsi"/>
                <w:sz w:val="18"/>
                <w:szCs w:val="18"/>
              </w:rPr>
              <w:t xml:space="preserve">wsparcie informacyjne oraz bieżącą opiekę na etapie realizacji przedsięwzięć w zakresie przestrzegania </w:t>
            </w:r>
            <w:r w:rsidRPr="00A11234">
              <w:rPr>
                <w:rFonts w:asciiTheme="minorHAnsi" w:hAnsiTheme="minorHAnsi"/>
                <w:sz w:val="18"/>
                <w:szCs w:val="18"/>
              </w:rPr>
              <w:lastRenderedPageBreak/>
              <w:t>obowiązujących procedur i wytycznych RPO WK-P 2014-2020 oraz Regulaminu konkursu opracowanego przez wnioskodawcę (grantodawcę),</w:t>
            </w:r>
          </w:p>
          <w:p w:rsidR="003D32C3" w:rsidRPr="00A11234" w:rsidRDefault="003D32C3" w:rsidP="00C1418D">
            <w:pPr>
              <w:numPr>
                <w:ilvl w:val="0"/>
                <w:numId w:val="7"/>
              </w:numPr>
              <w:spacing w:after="0" w:line="23" w:lineRule="atLeast"/>
              <w:ind w:left="422" w:hanging="284"/>
              <w:jc w:val="both"/>
              <w:rPr>
                <w:rFonts w:asciiTheme="minorHAnsi" w:hAnsiTheme="minorHAnsi"/>
                <w:sz w:val="18"/>
                <w:szCs w:val="18"/>
              </w:rPr>
            </w:pPr>
            <w:r w:rsidRPr="00A11234">
              <w:rPr>
                <w:rFonts w:asciiTheme="minorHAnsi" w:hAnsiTheme="minorHAnsi"/>
                <w:sz w:val="18"/>
                <w:szCs w:val="18"/>
              </w:rPr>
              <w:t>wsparcie doradcze dla startujących eksporterów polegające na opracowaniu strategii internacjonalizacji działalności gospodarczej</w:t>
            </w:r>
          </w:p>
          <w:p w:rsidR="003D32C3" w:rsidRPr="00A11234" w:rsidRDefault="003D32C3" w:rsidP="00C1418D">
            <w:pPr>
              <w:spacing w:after="0" w:line="259" w:lineRule="auto"/>
              <w:jc w:val="both"/>
              <w:rPr>
                <w:rFonts w:asciiTheme="minorHAnsi" w:hAnsiTheme="minorHAnsi"/>
                <w:sz w:val="18"/>
                <w:szCs w:val="18"/>
              </w:rPr>
            </w:pPr>
            <w:r w:rsidRPr="00A11234">
              <w:rPr>
                <w:rFonts w:asciiTheme="minorHAnsi" w:hAnsiTheme="minorHAnsi"/>
                <w:sz w:val="18"/>
                <w:szCs w:val="18"/>
              </w:rPr>
              <w:t>Możliwa jednokrotna poprawa  projektu w zakresie spełnienia kryterium.</w:t>
            </w:r>
          </w:p>
        </w:tc>
        <w:tc>
          <w:tcPr>
            <w:tcW w:w="2623" w:type="dxa"/>
            <w:gridSpan w:val="2"/>
            <w:vAlign w:val="center"/>
          </w:tcPr>
          <w:p w:rsidR="003D32C3" w:rsidRPr="00A11234" w:rsidRDefault="003D32C3" w:rsidP="00A82F1E">
            <w:pPr>
              <w:spacing w:after="0" w:line="23" w:lineRule="atLeast"/>
              <w:jc w:val="center"/>
              <w:rPr>
                <w:rFonts w:asciiTheme="minorHAnsi" w:hAnsiTheme="minorHAnsi"/>
                <w:sz w:val="18"/>
                <w:szCs w:val="18"/>
              </w:rPr>
            </w:pPr>
            <w:r w:rsidRPr="00A11234">
              <w:rPr>
                <w:rFonts w:asciiTheme="minorHAnsi" w:hAnsiTheme="minorHAnsi"/>
                <w:sz w:val="18"/>
                <w:szCs w:val="18"/>
              </w:rPr>
              <w:lastRenderedPageBreak/>
              <w:t xml:space="preserve">Tak/nie (niespełnienie kryterium oznacza odrzucenie wniosku) </w:t>
            </w:r>
          </w:p>
        </w:tc>
      </w:tr>
      <w:tr w:rsidR="003D32C3" w:rsidRPr="00A11234" w:rsidTr="00515FAE">
        <w:tc>
          <w:tcPr>
            <w:tcW w:w="851" w:type="dxa"/>
            <w:gridSpan w:val="2"/>
            <w:vAlign w:val="center"/>
          </w:tcPr>
          <w:p w:rsidR="003D32C3" w:rsidRPr="00A11234" w:rsidRDefault="003D32C3" w:rsidP="008E1B87">
            <w:pPr>
              <w:spacing w:after="0" w:line="23" w:lineRule="atLeast"/>
              <w:jc w:val="center"/>
              <w:rPr>
                <w:rFonts w:asciiTheme="minorHAnsi" w:hAnsiTheme="minorHAnsi"/>
                <w:sz w:val="18"/>
                <w:szCs w:val="18"/>
              </w:rPr>
            </w:pPr>
            <w:r w:rsidRPr="00A11234">
              <w:rPr>
                <w:rFonts w:asciiTheme="minorHAnsi" w:hAnsiTheme="minorHAnsi"/>
                <w:sz w:val="18"/>
                <w:szCs w:val="18"/>
              </w:rPr>
              <w:lastRenderedPageBreak/>
              <w:t>C.1.5</w:t>
            </w:r>
          </w:p>
        </w:tc>
        <w:tc>
          <w:tcPr>
            <w:tcW w:w="2268" w:type="dxa"/>
            <w:vAlign w:val="center"/>
          </w:tcPr>
          <w:p w:rsidR="003D32C3" w:rsidRPr="00A11234" w:rsidRDefault="003D32C3" w:rsidP="00A11234">
            <w:pPr>
              <w:spacing w:after="0" w:line="23" w:lineRule="atLeast"/>
              <w:jc w:val="center"/>
              <w:rPr>
                <w:rFonts w:asciiTheme="minorHAnsi" w:hAnsiTheme="minorHAnsi"/>
                <w:sz w:val="18"/>
                <w:szCs w:val="18"/>
              </w:rPr>
            </w:pPr>
            <w:r w:rsidRPr="00A11234">
              <w:rPr>
                <w:rFonts w:asciiTheme="minorHAnsi" w:hAnsiTheme="minorHAnsi"/>
                <w:sz w:val="18"/>
                <w:szCs w:val="18"/>
              </w:rPr>
              <w:t>Analiza popytu</w:t>
            </w:r>
          </w:p>
        </w:tc>
        <w:tc>
          <w:tcPr>
            <w:tcW w:w="8891" w:type="dxa"/>
          </w:tcPr>
          <w:p w:rsidR="003D32C3" w:rsidRDefault="003D32C3" w:rsidP="00A82F1E">
            <w:pPr>
              <w:spacing w:after="0" w:line="23" w:lineRule="atLeast"/>
              <w:jc w:val="both"/>
              <w:rPr>
                <w:rFonts w:asciiTheme="minorHAnsi" w:hAnsiTheme="minorHAnsi"/>
                <w:sz w:val="18"/>
                <w:szCs w:val="18"/>
              </w:rPr>
            </w:pPr>
            <w:r w:rsidRPr="00A11234">
              <w:rPr>
                <w:rFonts w:asciiTheme="minorHAnsi" w:hAnsiTheme="minorHAnsi"/>
                <w:sz w:val="18"/>
                <w:szCs w:val="18"/>
              </w:rPr>
              <w:t xml:space="preserve">Ocenie podlega, czy wnioskodawca przedstawił analizę opartą na aktualnych i rzetelnych badaniach przedsiębiorstw </w:t>
            </w:r>
            <w:r w:rsidR="006C0FCD">
              <w:rPr>
                <w:rFonts w:asciiTheme="minorHAnsi" w:hAnsiTheme="minorHAnsi"/>
                <w:sz w:val="18"/>
                <w:szCs w:val="18"/>
              </w:rPr>
              <w:br/>
            </w:r>
            <w:r w:rsidRPr="00A11234">
              <w:rPr>
                <w:rFonts w:asciiTheme="minorHAnsi" w:hAnsiTheme="minorHAnsi"/>
                <w:sz w:val="18"/>
                <w:szCs w:val="18"/>
              </w:rPr>
              <w:t>z województwa kujawsko</w:t>
            </w:r>
            <w:r w:rsidRPr="00A11234">
              <w:rPr>
                <w:rFonts w:asciiTheme="minorHAnsi" w:hAnsiTheme="minorHAnsi"/>
                <w:sz w:val="18"/>
                <w:szCs w:val="18"/>
              </w:rPr>
              <w:noBreakHyphen/>
              <w:t xml:space="preserve"> pomorskiego na temat zapotrzebowania na wsparcie w zakresie internacjonalizacji.</w:t>
            </w:r>
          </w:p>
          <w:p w:rsidR="003F660B" w:rsidRPr="00A11234" w:rsidRDefault="003F660B" w:rsidP="00A82F1E">
            <w:pPr>
              <w:spacing w:after="0" w:line="23" w:lineRule="atLeast"/>
              <w:jc w:val="both"/>
              <w:rPr>
                <w:rFonts w:asciiTheme="minorHAnsi" w:hAnsiTheme="minorHAnsi"/>
                <w:sz w:val="18"/>
                <w:szCs w:val="18"/>
              </w:rPr>
            </w:pPr>
            <w:r>
              <w:rPr>
                <w:rFonts w:asciiTheme="minorHAnsi" w:hAnsiTheme="minorHAnsi"/>
                <w:sz w:val="18"/>
                <w:szCs w:val="18"/>
              </w:rPr>
              <w:t>Analiza może stanowić załącznik do dokumentacji projektowej.</w:t>
            </w:r>
          </w:p>
          <w:p w:rsidR="003D32C3" w:rsidRPr="00A11234" w:rsidRDefault="003D32C3" w:rsidP="00A82F1E">
            <w:pPr>
              <w:spacing w:after="0" w:line="23" w:lineRule="atLeast"/>
              <w:jc w:val="both"/>
              <w:rPr>
                <w:rFonts w:asciiTheme="minorHAnsi" w:hAnsiTheme="minorHAnsi"/>
                <w:sz w:val="18"/>
                <w:szCs w:val="18"/>
              </w:rPr>
            </w:pPr>
          </w:p>
          <w:p w:rsidR="003D32C3" w:rsidRPr="00A11234" w:rsidRDefault="003D32C3" w:rsidP="00A82F1E">
            <w:pPr>
              <w:spacing w:after="0" w:line="23" w:lineRule="atLeast"/>
              <w:jc w:val="both"/>
              <w:rPr>
                <w:rFonts w:asciiTheme="minorHAnsi" w:hAnsiTheme="minorHAnsi"/>
                <w:sz w:val="18"/>
                <w:szCs w:val="18"/>
              </w:rPr>
            </w:pPr>
            <w:r w:rsidRPr="00A11234">
              <w:rPr>
                <w:rFonts w:asciiTheme="minorHAnsi" w:hAnsiTheme="minorHAnsi"/>
                <w:sz w:val="18"/>
                <w:szCs w:val="18"/>
              </w:rPr>
              <w:t>Możliwa jednokrotna poprawa  projektu w zakresie spełnienia kryterium.</w:t>
            </w:r>
          </w:p>
        </w:tc>
        <w:tc>
          <w:tcPr>
            <w:tcW w:w="2623" w:type="dxa"/>
            <w:gridSpan w:val="2"/>
            <w:vAlign w:val="center"/>
          </w:tcPr>
          <w:p w:rsidR="003D32C3" w:rsidRPr="00A11234" w:rsidRDefault="003D32C3" w:rsidP="00A82F1E">
            <w:pPr>
              <w:spacing w:after="0" w:line="23" w:lineRule="atLeast"/>
              <w:jc w:val="center"/>
              <w:rPr>
                <w:rFonts w:asciiTheme="minorHAnsi" w:hAnsiTheme="minorHAnsi"/>
                <w:sz w:val="18"/>
                <w:szCs w:val="18"/>
              </w:rPr>
            </w:pPr>
            <w:r w:rsidRPr="00A11234">
              <w:rPr>
                <w:rFonts w:asciiTheme="minorHAnsi" w:hAnsiTheme="minorHAnsi"/>
                <w:sz w:val="18"/>
                <w:szCs w:val="18"/>
              </w:rPr>
              <w:t>Tak/nie (niespełnienie kryterium oznacza odrzucenie wniosku)</w:t>
            </w:r>
          </w:p>
        </w:tc>
      </w:tr>
      <w:tr w:rsidR="003D32C3" w:rsidRPr="00A11234" w:rsidTr="00515FAE">
        <w:tc>
          <w:tcPr>
            <w:tcW w:w="851" w:type="dxa"/>
            <w:gridSpan w:val="2"/>
            <w:vAlign w:val="center"/>
          </w:tcPr>
          <w:p w:rsidR="003D32C3" w:rsidRPr="00A11234" w:rsidRDefault="003D32C3" w:rsidP="008E1B87">
            <w:pPr>
              <w:spacing w:after="0" w:line="23" w:lineRule="atLeast"/>
              <w:jc w:val="center"/>
              <w:rPr>
                <w:rFonts w:asciiTheme="minorHAnsi" w:hAnsiTheme="minorHAnsi"/>
                <w:sz w:val="18"/>
                <w:szCs w:val="18"/>
              </w:rPr>
            </w:pPr>
            <w:r w:rsidRPr="00A11234">
              <w:rPr>
                <w:rFonts w:asciiTheme="minorHAnsi" w:hAnsiTheme="minorHAnsi"/>
                <w:sz w:val="18"/>
                <w:szCs w:val="18"/>
              </w:rPr>
              <w:t>C.1.6</w:t>
            </w:r>
          </w:p>
        </w:tc>
        <w:tc>
          <w:tcPr>
            <w:tcW w:w="2268" w:type="dxa"/>
            <w:vAlign w:val="center"/>
          </w:tcPr>
          <w:p w:rsidR="003D32C3" w:rsidRPr="00A11234" w:rsidRDefault="003D32C3" w:rsidP="00A11234">
            <w:pPr>
              <w:spacing w:after="0" w:line="23" w:lineRule="atLeast"/>
              <w:jc w:val="center"/>
              <w:rPr>
                <w:rFonts w:asciiTheme="minorHAnsi" w:hAnsiTheme="minorHAnsi"/>
                <w:sz w:val="18"/>
                <w:szCs w:val="18"/>
              </w:rPr>
            </w:pPr>
            <w:r w:rsidRPr="00A11234">
              <w:rPr>
                <w:rFonts w:asciiTheme="minorHAnsi" w:hAnsiTheme="minorHAnsi"/>
                <w:sz w:val="18"/>
                <w:szCs w:val="18"/>
              </w:rPr>
              <w:t>Projektowany system ewaluacji udzielonego wsparcia</w:t>
            </w:r>
          </w:p>
        </w:tc>
        <w:tc>
          <w:tcPr>
            <w:tcW w:w="8891" w:type="dxa"/>
          </w:tcPr>
          <w:p w:rsidR="003D32C3" w:rsidRPr="00A11234" w:rsidRDefault="003D32C3" w:rsidP="00CE0D28">
            <w:pPr>
              <w:spacing w:after="0" w:line="23" w:lineRule="atLeast"/>
              <w:jc w:val="both"/>
              <w:rPr>
                <w:rFonts w:asciiTheme="minorHAnsi" w:hAnsiTheme="minorHAnsi"/>
                <w:sz w:val="18"/>
                <w:szCs w:val="18"/>
              </w:rPr>
            </w:pPr>
            <w:r w:rsidRPr="00A11234">
              <w:rPr>
                <w:rFonts w:asciiTheme="minorHAnsi" w:hAnsiTheme="minorHAnsi"/>
                <w:sz w:val="18"/>
                <w:szCs w:val="18"/>
              </w:rPr>
              <w:t xml:space="preserve">Ocenie podlega czy wnioskodawca zaplanował oraz przedstawił w dokumentacji projektowej system ewaluacji projektu. </w:t>
            </w:r>
            <w:r w:rsidR="00744B65">
              <w:rPr>
                <w:rFonts w:asciiTheme="minorHAnsi" w:hAnsiTheme="minorHAnsi"/>
                <w:sz w:val="18"/>
                <w:szCs w:val="18"/>
              </w:rPr>
              <w:t>Wnioskodawca</w:t>
            </w:r>
            <w:r w:rsidRPr="00A11234">
              <w:rPr>
                <w:rFonts w:asciiTheme="minorHAnsi" w:hAnsiTheme="minorHAnsi"/>
                <w:sz w:val="18"/>
                <w:szCs w:val="18"/>
              </w:rPr>
              <w:t xml:space="preserve"> będzie </w:t>
            </w:r>
            <w:r w:rsidR="00744B65">
              <w:rPr>
                <w:rFonts w:asciiTheme="minorHAnsi" w:hAnsiTheme="minorHAnsi"/>
                <w:sz w:val="18"/>
                <w:szCs w:val="18"/>
              </w:rPr>
              <w:t>z</w:t>
            </w:r>
            <w:r w:rsidRPr="00A11234">
              <w:rPr>
                <w:rFonts w:asciiTheme="minorHAnsi" w:hAnsiTheme="minorHAnsi"/>
                <w:sz w:val="18"/>
                <w:szCs w:val="18"/>
              </w:rPr>
              <w:t xml:space="preserve">obowiązany do przeprowadzenia ewaluacji zrealizowanego przez siebie projektu  </w:t>
            </w:r>
            <w:r>
              <w:rPr>
                <w:rFonts w:asciiTheme="minorHAnsi" w:hAnsiTheme="minorHAnsi"/>
                <w:sz w:val="18"/>
                <w:szCs w:val="18"/>
              </w:rPr>
              <w:br/>
            </w:r>
            <w:r w:rsidRPr="00A11234">
              <w:rPr>
                <w:rFonts w:asciiTheme="minorHAnsi" w:hAnsiTheme="minorHAnsi"/>
                <w:sz w:val="18"/>
                <w:szCs w:val="18"/>
              </w:rPr>
              <w:t xml:space="preserve">i przekazania do </w:t>
            </w:r>
            <w:r w:rsidR="00744B65">
              <w:rPr>
                <w:rFonts w:asciiTheme="minorHAnsi" w:hAnsiTheme="minorHAnsi"/>
                <w:sz w:val="18"/>
                <w:szCs w:val="18"/>
              </w:rPr>
              <w:t>IZ</w:t>
            </w:r>
            <w:r w:rsidRPr="00A11234">
              <w:rPr>
                <w:rFonts w:asciiTheme="minorHAnsi" w:hAnsiTheme="minorHAnsi"/>
                <w:sz w:val="18"/>
                <w:szCs w:val="18"/>
              </w:rPr>
              <w:t xml:space="preserve"> RPO wyników ewaluacji. Ewaluacja projektu nie może zostać przeprowadzona przez </w:t>
            </w:r>
            <w:r w:rsidR="00744B65">
              <w:rPr>
                <w:rFonts w:asciiTheme="minorHAnsi" w:hAnsiTheme="minorHAnsi"/>
                <w:sz w:val="18"/>
                <w:szCs w:val="18"/>
              </w:rPr>
              <w:t>wnioskodawcę</w:t>
            </w:r>
            <w:r w:rsidRPr="00A11234">
              <w:rPr>
                <w:rFonts w:asciiTheme="minorHAnsi" w:hAnsiTheme="minorHAnsi"/>
                <w:sz w:val="18"/>
                <w:szCs w:val="18"/>
              </w:rPr>
              <w:t xml:space="preserve">. Zakres oraz metodyka ewaluacji podana zostanie przez </w:t>
            </w:r>
            <w:r w:rsidR="00744B65">
              <w:rPr>
                <w:rFonts w:asciiTheme="minorHAnsi" w:hAnsiTheme="minorHAnsi"/>
                <w:sz w:val="18"/>
                <w:szCs w:val="18"/>
              </w:rPr>
              <w:t>IZ</w:t>
            </w:r>
            <w:r w:rsidRPr="00A11234">
              <w:rPr>
                <w:rFonts w:asciiTheme="minorHAnsi" w:hAnsiTheme="minorHAnsi"/>
                <w:sz w:val="18"/>
                <w:szCs w:val="18"/>
              </w:rPr>
              <w:t xml:space="preserve"> RPO w Regulaminie konkursu. W ramach ewaluacji projektu zostanie zweryfikowana także wysokość kosztów poniesionych przez beneficjenta projektu na realizację projektu. </w:t>
            </w:r>
          </w:p>
          <w:p w:rsidR="003D32C3" w:rsidRPr="00A11234" w:rsidRDefault="003D32C3" w:rsidP="00CE0D28">
            <w:pPr>
              <w:spacing w:after="0" w:line="23" w:lineRule="atLeast"/>
              <w:jc w:val="both"/>
              <w:rPr>
                <w:rFonts w:asciiTheme="minorHAnsi" w:hAnsiTheme="minorHAnsi"/>
                <w:sz w:val="18"/>
                <w:szCs w:val="18"/>
              </w:rPr>
            </w:pPr>
          </w:p>
          <w:p w:rsidR="003D32C3" w:rsidRPr="00A11234" w:rsidRDefault="003D32C3" w:rsidP="00CE0D28">
            <w:pPr>
              <w:spacing w:after="0" w:line="23" w:lineRule="atLeast"/>
              <w:jc w:val="both"/>
              <w:rPr>
                <w:rFonts w:asciiTheme="minorHAnsi" w:hAnsiTheme="minorHAnsi"/>
                <w:sz w:val="18"/>
                <w:szCs w:val="18"/>
              </w:rPr>
            </w:pPr>
            <w:r w:rsidRPr="00A11234">
              <w:rPr>
                <w:rFonts w:asciiTheme="minorHAnsi" w:hAnsiTheme="minorHAnsi"/>
                <w:sz w:val="18"/>
                <w:szCs w:val="18"/>
              </w:rPr>
              <w:t>Możliwa jednokrotna poprawa  projektu w zakresie spełnienia kryterium.</w:t>
            </w:r>
          </w:p>
        </w:tc>
        <w:tc>
          <w:tcPr>
            <w:tcW w:w="2623" w:type="dxa"/>
            <w:gridSpan w:val="2"/>
            <w:vAlign w:val="center"/>
          </w:tcPr>
          <w:p w:rsidR="003D32C3" w:rsidRPr="00A11234" w:rsidRDefault="003D32C3" w:rsidP="00A82F1E">
            <w:pPr>
              <w:spacing w:after="0" w:line="23" w:lineRule="atLeast"/>
              <w:jc w:val="center"/>
              <w:rPr>
                <w:rFonts w:asciiTheme="minorHAnsi" w:hAnsiTheme="minorHAnsi"/>
                <w:sz w:val="18"/>
                <w:szCs w:val="18"/>
              </w:rPr>
            </w:pPr>
            <w:r w:rsidRPr="00A11234">
              <w:rPr>
                <w:rFonts w:asciiTheme="minorHAnsi" w:hAnsiTheme="minorHAnsi"/>
                <w:sz w:val="18"/>
                <w:szCs w:val="18"/>
              </w:rPr>
              <w:t>Tak/nie (niespełnienie kryterium oznacza odrzucenie wniosku)</w:t>
            </w:r>
          </w:p>
        </w:tc>
      </w:tr>
      <w:tr w:rsidR="003D32C3" w:rsidRPr="00A11234" w:rsidTr="00515FAE">
        <w:tc>
          <w:tcPr>
            <w:tcW w:w="851" w:type="dxa"/>
            <w:gridSpan w:val="2"/>
            <w:vAlign w:val="center"/>
          </w:tcPr>
          <w:p w:rsidR="003D32C3" w:rsidRPr="00A11234" w:rsidRDefault="003D32C3" w:rsidP="00CE0D28">
            <w:pPr>
              <w:spacing w:after="0" w:line="23" w:lineRule="atLeast"/>
              <w:jc w:val="center"/>
              <w:rPr>
                <w:rFonts w:asciiTheme="minorHAnsi" w:hAnsiTheme="minorHAnsi"/>
                <w:sz w:val="18"/>
                <w:szCs w:val="18"/>
              </w:rPr>
            </w:pPr>
            <w:r w:rsidRPr="00A11234">
              <w:rPr>
                <w:rFonts w:asciiTheme="minorHAnsi" w:hAnsiTheme="minorHAnsi"/>
                <w:sz w:val="18"/>
                <w:szCs w:val="18"/>
              </w:rPr>
              <w:t>C.1.7</w:t>
            </w:r>
          </w:p>
        </w:tc>
        <w:tc>
          <w:tcPr>
            <w:tcW w:w="2268" w:type="dxa"/>
          </w:tcPr>
          <w:p w:rsidR="003D32C3" w:rsidRPr="00A11234" w:rsidRDefault="003D32C3" w:rsidP="00A11234">
            <w:pPr>
              <w:spacing w:after="0" w:line="23" w:lineRule="atLeast"/>
              <w:jc w:val="center"/>
              <w:rPr>
                <w:rFonts w:asciiTheme="minorHAnsi" w:hAnsiTheme="minorHAnsi"/>
                <w:sz w:val="18"/>
                <w:szCs w:val="18"/>
              </w:rPr>
            </w:pPr>
          </w:p>
          <w:p w:rsidR="003D32C3" w:rsidRPr="00A11234" w:rsidRDefault="003D32C3" w:rsidP="00A11234">
            <w:pPr>
              <w:spacing w:after="0" w:line="23" w:lineRule="atLeast"/>
              <w:jc w:val="center"/>
              <w:rPr>
                <w:rFonts w:asciiTheme="minorHAnsi" w:hAnsiTheme="minorHAnsi"/>
                <w:sz w:val="18"/>
                <w:szCs w:val="18"/>
              </w:rPr>
            </w:pPr>
            <w:r w:rsidRPr="00A11234">
              <w:rPr>
                <w:rFonts w:asciiTheme="minorHAnsi" w:hAnsiTheme="minorHAnsi"/>
                <w:sz w:val="18"/>
                <w:szCs w:val="18"/>
              </w:rPr>
              <w:t>Zagraniczne kontrakty handlowe/ udokumentowana sprzedaż</w:t>
            </w:r>
          </w:p>
        </w:tc>
        <w:tc>
          <w:tcPr>
            <w:tcW w:w="8891" w:type="dxa"/>
          </w:tcPr>
          <w:p w:rsidR="003D32C3" w:rsidRPr="00A11234" w:rsidRDefault="003D32C3" w:rsidP="006C0FCD">
            <w:pPr>
              <w:pStyle w:val="Default"/>
              <w:jc w:val="both"/>
              <w:rPr>
                <w:rFonts w:asciiTheme="minorHAnsi" w:hAnsiTheme="minorHAnsi"/>
                <w:color w:val="auto"/>
                <w:sz w:val="18"/>
                <w:szCs w:val="18"/>
              </w:rPr>
            </w:pPr>
            <w:r w:rsidRPr="00A11234">
              <w:rPr>
                <w:rFonts w:asciiTheme="minorHAnsi" w:hAnsiTheme="minorHAnsi"/>
                <w:color w:val="auto"/>
                <w:sz w:val="18"/>
                <w:szCs w:val="18"/>
              </w:rPr>
              <w:t xml:space="preserve">Ocenie podlega czy wnioskodawca oświadczył, że </w:t>
            </w:r>
            <w:r w:rsidR="00D06284">
              <w:rPr>
                <w:rFonts w:asciiTheme="minorHAnsi" w:hAnsiTheme="minorHAnsi"/>
                <w:color w:val="auto"/>
                <w:sz w:val="18"/>
                <w:szCs w:val="18"/>
              </w:rPr>
              <w:t xml:space="preserve">w wyniku projektu </w:t>
            </w:r>
            <w:r w:rsidR="00D06284" w:rsidRPr="00A11234">
              <w:rPr>
                <w:rFonts w:asciiTheme="minorHAnsi" w:eastAsia="Times New Roman" w:hAnsiTheme="minorHAnsi" w:cs="Arial"/>
                <w:sz w:val="18"/>
                <w:szCs w:val="18"/>
                <w:lang w:eastAsia="pl-PL"/>
              </w:rPr>
              <w:t>do 12 miesięcy od terminu zakończenia realizacji projektu</w:t>
            </w:r>
            <w:r w:rsidR="00D06284">
              <w:rPr>
                <w:rFonts w:asciiTheme="minorHAnsi" w:eastAsia="Times New Roman" w:hAnsiTheme="minorHAnsi" w:cs="Arial"/>
                <w:sz w:val="18"/>
                <w:szCs w:val="18"/>
                <w:lang w:eastAsia="pl-PL"/>
              </w:rPr>
              <w:t xml:space="preserve"> </w:t>
            </w:r>
            <w:r w:rsidRPr="00A11234">
              <w:rPr>
                <w:rFonts w:asciiTheme="minorHAnsi" w:hAnsiTheme="minorHAnsi"/>
                <w:color w:val="auto"/>
                <w:sz w:val="18"/>
                <w:szCs w:val="18"/>
              </w:rPr>
              <w:t xml:space="preserve">min. 50% </w:t>
            </w:r>
            <w:r w:rsidR="00744B65">
              <w:rPr>
                <w:rFonts w:asciiTheme="minorHAnsi" w:hAnsiTheme="minorHAnsi"/>
                <w:color w:val="auto"/>
                <w:sz w:val="18"/>
                <w:szCs w:val="18"/>
              </w:rPr>
              <w:t>grantobiorców</w:t>
            </w:r>
            <w:r w:rsidRPr="00A11234">
              <w:rPr>
                <w:rFonts w:asciiTheme="minorHAnsi" w:hAnsiTheme="minorHAnsi"/>
                <w:color w:val="auto"/>
                <w:sz w:val="18"/>
                <w:szCs w:val="18"/>
              </w:rPr>
              <w:t xml:space="preserve">  podpisze kontrakt handlowy zagraniczny.</w:t>
            </w:r>
            <w:r w:rsidR="003F660B">
              <w:rPr>
                <w:rFonts w:asciiTheme="minorHAnsi" w:hAnsiTheme="minorHAnsi"/>
                <w:color w:val="auto"/>
                <w:sz w:val="18"/>
                <w:szCs w:val="18"/>
              </w:rPr>
              <w:t xml:space="preserve"> </w:t>
            </w:r>
            <w:r w:rsidR="003F660B" w:rsidRPr="000568BD">
              <w:rPr>
                <w:color w:val="auto"/>
                <w:sz w:val="18"/>
                <w:szCs w:val="18"/>
              </w:rPr>
              <w:t>Za spełnienie warunku podpisania kontraktu handlowego zagranicznego uznaje się również dokonaną sprzedaż kontrahentowi zagranicznemu udokumentowaną fakturą sprzedaży lub innym dokumentem księgowym.</w:t>
            </w:r>
          </w:p>
          <w:p w:rsidR="006669F9" w:rsidRDefault="006669F9">
            <w:pPr>
              <w:spacing w:after="0" w:line="23" w:lineRule="atLeast"/>
              <w:jc w:val="both"/>
              <w:rPr>
                <w:rFonts w:asciiTheme="minorHAnsi" w:hAnsiTheme="minorHAnsi"/>
                <w:sz w:val="18"/>
                <w:szCs w:val="18"/>
              </w:rPr>
            </w:pPr>
          </w:p>
          <w:p w:rsidR="006669F9" w:rsidRDefault="003D32C3">
            <w:pPr>
              <w:spacing w:after="0" w:line="23" w:lineRule="atLeast"/>
              <w:jc w:val="both"/>
              <w:rPr>
                <w:rFonts w:asciiTheme="minorHAnsi" w:hAnsiTheme="minorHAnsi"/>
                <w:sz w:val="18"/>
                <w:szCs w:val="18"/>
              </w:rPr>
            </w:pPr>
            <w:r w:rsidRPr="00A11234">
              <w:rPr>
                <w:rFonts w:asciiTheme="minorHAnsi" w:hAnsiTheme="minorHAnsi"/>
                <w:sz w:val="18"/>
                <w:szCs w:val="18"/>
              </w:rPr>
              <w:t>Za nowy kontrakt handlowy/ udokumentowaną sprzedaż nie uznaje się kontraktu/udokumentowanej sprzedaży podpisanej z przedsiębiorstwami powiązanymi w rozumieniu artykułu 3 Załącznika I do rozporządzenia KE nr 651/2014.</w:t>
            </w:r>
          </w:p>
          <w:p w:rsidR="006669F9" w:rsidRDefault="006669F9">
            <w:pPr>
              <w:spacing w:after="0" w:line="23" w:lineRule="atLeast"/>
              <w:jc w:val="both"/>
              <w:rPr>
                <w:rFonts w:asciiTheme="minorHAnsi" w:hAnsiTheme="minorHAnsi"/>
                <w:sz w:val="18"/>
                <w:szCs w:val="18"/>
              </w:rPr>
            </w:pPr>
          </w:p>
          <w:p w:rsidR="006669F9" w:rsidRDefault="003D32C3">
            <w:pPr>
              <w:spacing w:after="0" w:line="23" w:lineRule="atLeast"/>
              <w:jc w:val="both"/>
              <w:rPr>
                <w:rFonts w:asciiTheme="minorHAnsi" w:hAnsiTheme="minorHAnsi"/>
                <w:sz w:val="18"/>
                <w:szCs w:val="18"/>
              </w:rPr>
            </w:pPr>
            <w:r w:rsidRPr="00A11234">
              <w:rPr>
                <w:rFonts w:asciiTheme="minorHAnsi" w:hAnsiTheme="minorHAnsi"/>
                <w:sz w:val="18"/>
                <w:szCs w:val="18"/>
              </w:rPr>
              <w:t>Możliwa jednokrotna poprawa  projektu w zakresie spełnienia kryterium.</w:t>
            </w:r>
          </w:p>
        </w:tc>
        <w:tc>
          <w:tcPr>
            <w:tcW w:w="2623" w:type="dxa"/>
            <w:gridSpan w:val="2"/>
            <w:vAlign w:val="center"/>
          </w:tcPr>
          <w:p w:rsidR="003D32C3" w:rsidRPr="00A11234" w:rsidRDefault="003D32C3" w:rsidP="00A82F1E">
            <w:pPr>
              <w:spacing w:after="0" w:line="23" w:lineRule="atLeast"/>
              <w:jc w:val="center"/>
              <w:rPr>
                <w:rFonts w:asciiTheme="minorHAnsi" w:hAnsiTheme="minorHAnsi"/>
                <w:sz w:val="18"/>
                <w:szCs w:val="18"/>
              </w:rPr>
            </w:pPr>
            <w:r w:rsidRPr="00A11234">
              <w:rPr>
                <w:rFonts w:asciiTheme="minorHAnsi" w:hAnsiTheme="minorHAnsi"/>
                <w:sz w:val="18"/>
                <w:szCs w:val="18"/>
              </w:rPr>
              <w:t>Tak/Nie</w:t>
            </w:r>
          </w:p>
          <w:p w:rsidR="003D32C3" w:rsidRPr="00A11234" w:rsidRDefault="003D32C3" w:rsidP="00A82F1E">
            <w:pPr>
              <w:spacing w:after="0" w:line="23" w:lineRule="atLeast"/>
              <w:jc w:val="center"/>
              <w:rPr>
                <w:rFonts w:asciiTheme="minorHAnsi" w:hAnsiTheme="minorHAnsi"/>
                <w:sz w:val="18"/>
                <w:szCs w:val="18"/>
              </w:rPr>
            </w:pPr>
            <w:r w:rsidRPr="00A11234">
              <w:rPr>
                <w:rFonts w:asciiTheme="minorHAnsi" w:hAnsiTheme="minorHAnsi"/>
                <w:sz w:val="18"/>
                <w:szCs w:val="18"/>
              </w:rPr>
              <w:t xml:space="preserve"> (niespełnienie kryterium oznacza odrzucenie wniosku)</w:t>
            </w:r>
          </w:p>
        </w:tc>
      </w:tr>
      <w:tr w:rsidR="003D32C3" w:rsidRPr="00A11234" w:rsidTr="00515FAE">
        <w:tc>
          <w:tcPr>
            <w:tcW w:w="851" w:type="dxa"/>
            <w:gridSpan w:val="2"/>
            <w:vAlign w:val="center"/>
          </w:tcPr>
          <w:p w:rsidR="003D32C3" w:rsidRPr="00A11234" w:rsidRDefault="003D32C3" w:rsidP="00CE0D28">
            <w:pPr>
              <w:spacing w:after="0" w:line="23" w:lineRule="atLeast"/>
              <w:jc w:val="center"/>
              <w:rPr>
                <w:rFonts w:asciiTheme="minorHAnsi" w:hAnsiTheme="minorHAnsi"/>
                <w:sz w:val="18"/>
                <w:szCs w:val="18"/>
              </w:rPr>
            </w:pPr>
            <w:r w:rsidRPr="00A11234">
              <w:rPr>
                <w:rFonts w:asciiTheme="minorHAnsi" w:hAnsiTheme="minorHAnsi"/>
                <w:sz w:val="18"/>
                <w:szCs w:val="18"/>
              </w:rPr>
              <w:t>C.1.8</w:t>
            </w:r>
          </w:p>
        </w:tc>
        <w:tc>
          <w:tcPr>
            <w:tcW w:w="2268" w:type="dxa"/>
            <w:vAlign w:val="center"/>
          </w:tcPr>
          <w:p w:rsidR="003D32C3" w:rsidRPr="00A11234" w:rsidRDefault="003D32C3" w:rsidP="00A11234">
            <w:pPr>
              <w:spacing w:after="0" w:line="23" w:lineRule="atLeast"/>
              <w:jc w:val="center"/>
              <w:rPr>
                <w:rFonts w:asciiTheme="minorHAnsi" w:hAnsiTheme="minorHAnsi"/>
                <w:sz w:val="18"/>
                <w:szCs w:val="18"/>
              </w:rPr>
            </w:pPr>
            <w:r w:rsidRPr="00A11234">
              <w:rPr>
                <w:rFonts w:asciiTheme="minorHAnsi" w:hAnsiTheme="minorHAnsi"/>
                <w:sz w:val="18"/>
                <w:szCs w:val="18"/>
              </w:rPr>
              <w:t>Doświadczenie we wspieraniu przedsiębiorców z sektora MŚP w zakresie eksportu</w:t>
            </w:r>
          </w:p>
        </w:tc>
        <w:tc>
          <w:tcPr>
            <w:tcW w:w="8891" w:type="dxa"/>
          </w:tcPr>
          <w:p w:rsidR="003D32C3" w:rsidRPr="00A11234" w:rsidRDefault="003D32C3" w:rsidP="00C1418D">
            <w:pPr>
              <w:spacing w:after="0" w:line="23" w:lineRule="atLeast"/>
              <w:jc w:val="both"/>
              <w:rPr>
                <w:rFonts w:asciiTheme="minorHAnsi" w:hAnsiTheme="minorHAnsi"/>
                <w:sz w:val="18"/>
                <w:szCs w:val="18"/>
              </w:rPr>
            </w:pPr>
            <w:r w:rsidRPr="00A11234">
              <w:rPr>
                <w:rFonts w:asciiTheme="minorHAnsi" w:hAnsiTheme="minorHAnsi"/>
                <w:sz w:val="18"/>
                <w:szCs w:val="18"/>
              </w:rPr>
              <w:t>Ocenie podlega czy wnioskodawca posiada co najmniej 3-letnie</w:t>
            </w:r>
            <w:r w:rsidRPr="00A11234">
              <w:rPr>
                <w:rStyle w:val="Odwoanieprzypisudolnego"/>
                <w:rFonts w:asciiTheme="minorHAnsi" w:hAnsiTheme="minorHAnsi"/>
                <w:sz w:val="18"/>
                <w:szCs w:val="18"/>
              </w:rPr>
              <w:footnoteReference w:id="13"/>
            </w:r>
            <w:r w:rsidRPr="00A11234">
              <w:rPr>
                <w:rFonts w:asciiTheme="minorHAnsi" w:hAnsiTheme="minorHAnsi"/>
                <w:sz w:val="18"/>
                <w:szCs w:val="18"/>
              </w:rPr>
              <w:t xml:space="preserve">  doświadczenie w obsłudze MŚP w zakresie eksportu. Posiadanie odpowiedniego zaplecza organizacyjnego oraz doświadczenia w obsłudze MŚP gwarantuje prawidłowe wdrażanie projektu i sprawność obsługi przedsiębiorstw.</w:t>
            </w:r>
          </w:p>
          <w:p w:rsidR="003D32C3" w:rsidRPr="00A11234" w:rsidRDefault="003D32C3" w:rsidP="00C1418D">
            <w:pPr>
              <w:spacing w:after="0" w:line="23" w:lineRule="atLeast"/>
              <w:jc w:val="both"/>
              <w:rPr>
                <w:rFonts w:asciiTheme="minorHAnsi" w:hAnsiTheme="minorHAnsi"/>
                <w:sz w:val="18"/>
                <w:szCs w:val="18"/>
              </w:rPr>
            </w:pPr>
          </w:p>
          <w:p w:rsidR="003D32C3" w:rsidRDefault="003D32C3">
            <w:pPr>
              <w:spacing w:after="0" w:line="23" w:lineRule="atLeast"/>
              <w:jc w:val="both"/>
              <w:rPr>
                <w:rFonts w:asciiTheme="minorHAnsi" w:hAnsiTheme="minorHAnsi"/>
                <w:sz w:val="18"/>
                <w:szCs w:val="18"/>
              </w:rPr>
            </w:pPr>
            <w:r w:rsidRPr="00A11234">
              <w:rPr>
                <w:rFonts w:asciiTheme="minorHAnsi" w:hAnsiTheme="minorHAnsi"/>
                <w:sz w:val="18"/>
                <w:szCs w:val="18"/>
              </w:rPr>
              <w:t>Możliwa jednokrotna poprawa  projektu w zakresie spełnienia kryterium.</w:t>
            </w:r>
          </w:p>
        </w:tc>
        <w:tc>
          <w:tcPr>
            <w:tcW w:w="2623" w:type="dxa"/>
            <w:gridSpan w:val="2"/>
            <w:vAlign w:val="center"/>
          </w:tcPr>
          <w:p w:rsidR="003D32C3" w:rsidRPr="00A11234" w:rsidRDefault="003D32C3" w:rsidP="00CE0D28">
            <w:pPr>
              <w:spacing w:after="0" w:line="23" w:lineRule="atLeast"/>
              <w:jc w:val="center"/>
              <w:rPr>
                <w:rFonts w:asciiTheme="minorHAnsi" w:hAnsiTheme="minorHAnsi"/>
                <w:sz w:val="18"/>
                <w:szCs w:val="18"/>
              </w:rPr>
            </w:pPr>
            <w:r w:rsidRPr="00A11234">
              <w:rPr>
                <w:rFonts w:asciiTheme="minorHAnsi" w:hAnsiTheme="minorHAnsi"/>
                <w:sz w:val="18"/>
                <w:szCs w:val="18"/>
              </w:rPr>
              <w:t>Tak/nie (niespełnienie kryterium oznacza odrzucenie wniosku)</w:t>
            </w:r>
          </w:p>
        </w:tc>
      </w:tr>
      <w:tr w:rsidR="003D32C3" w:rsidRPr="00A11234" w:rsidTr="00515FAE">
        <w:trPr>
          <w:trHeight w:val="1554"/>
        </w:trPr>
        <w:tc>
          <w:tcPr>
            <w:tcW w:w="851" w:type="dxa"/>
            <w:gridSpan w:val="2"/>
            <w:vAlign w:val="center"/>
          </w:tcPr>
          <w:p w:rsidR="003D32C3" w:rsidRPr="00A11234" w:rsidRDefault="003D32C3" w:rsidP="00C1418D">
            <w:pPr>
              <w:spacing w:after="0" w:line="23" w:lineRule="atLeast"/>
              <w:jc w:val="center"/>
              <w:rPr>
                <w:rFonts w:asciiTheme="minorHAnsi" w:hAnsiTheme="minorHAnsi"/>
                <w:sz w:val="18"/>
                <w:szCs w:val="18"/>
              </w:rPr>
            </w:pPr>
            <w:r w:rsidRPr="00A11234">
              <w:rPr>
                <w:rFonts w:asciiTheme="minorHAnsi" w:hAnsiTheme="minorHAnsi"/>
                <w:sz w:val="18"/>
                <w:szCs w:val="18"/>
              </w:rPr>
              <w:lastRenderedPageBreak/>
              <w:t>C.</w:t>
            </w:r>
            <w:r>
              <w:rPr>
                <w:rFonts w:asciiTheme="minorHAnsi" w:hAnsiTheme="minorHAnsi"/>
                <w:sz w:val="18"/>
                <w:szCs w:val="18"/>
              </w:rPr>
              <w:t>1.9</w:t>
            </w:r>
          </w:p>
        </w:tc>
        <w:tc>
          <w:tcPr>
            <w:tcW w:w="2268" w:type="dxa"/>
            <w:vAlign w:val="center"/>
          </w:tcPr>
          <w:p w:rsidR="003D32C3" w:rsidRPr="00A11234" w:rsidRDefault="003D32C3" w:rsidP="00A11234">
            <w:pPr>
              <w:spacing w:after="0" w:line="23" w:lineRule="atLeast"/>
              <w:jc w:val="center"/>
              <w:rPr>
                <w:rFonts w:asciiTheme="minorHAnsi" w:hAnsiTheme="minorHAnsi"/>
                <w:sz w:val="18"/>
                <w:szCs w:val="18"/>
              </w:rPr>
            </w:pPr>
            <w:r w:rsidRPr="00A11234">
              <w:rPr>
                <w:rFonts w:asciiTheme="minorHAnsi" w:hAnsiTheme="minorHAnsi"/>
                <w:sz w:val="18"/>
                <w:szCs w:val="18"/>
              </w:rPr>
              <w:t>Wpisywanie się projektów przedsiębiorstw </w:t>
            </w:r>
            <w:r w:rsidRPr="00A11234">
              <w:rPr>
                <w:rFonts w:asciiTheme="minorHAnsi" w:hAnsiTheme="minorHAnsi"/>
                <w:sz w:val="18"/>
                <w:szCs w:val="18"/>
              </w:rPr>
              <w:br/>
              <w:t>w Regionalną Strategię Innowacji Województwa Kujawsko-Pomorskiego na lata 2014-2020</w:t>
            </w:r>
          </w:p>
        </w:tc>
        <w:tc>
          <w:tcPr>
            <w:tcW w:w="8891" w:type="dxa"/>
            <w:vAlign w:val="center"/>
          </w:tcPr>
          <w:p w:rsidR="003D32C3" w:rsidRPr="00A11234" w:rsidRDefault="003D32C3" w:rsidP="00A82F1E">
            <w:pPr>
              <w:spacing w:after="0" w:line="23" w:lineRule="atLeast"/>
              <w:jc w:val="both"/>
              <w:rPr>
                <w:rFonts w:asciiTheme="minorHAnsi" w:hAnsiTheme="minorHAnsi"/>
                <w:sz w:val="18"/>
                <w:szCs w:val="18"/>
              </w:rPr>
            </w:pPr>
            <w:r w:rsidRPr="00A11234">
              <w:rPr>
                <w:rFonts w:asciiTheme="minorHAnsi" w:hAnsiTheme="minorHAnsi"/>
                <w:sz w:val="18"/>
                <w:szCs w:val="18"/>
              </w:rPr>
              <w:t xml:space="preserve">Ocenie podlega czy </w:t>
            </w:r>
            <w:r>
              <w:rPr>
                <w:rFonts w:asciiTheme="minorHAnsi" w:hAnsiTheme="minorHAnsi"/>
                <w:sz w:val="18"/>
                <w:szCs w:val="18"/>
              </w:rPr>
              <w:t xml:space="preserve">wnioskodawca przewidział premiowanie </w:t>
            </w:r>
            <w:r w:rsidRPr="00A11234">
              <w:rPr>
                <w:rFonts w:asciiTheme="minorHAnsi" w:hAnsiTheme="minorHAnsi"/>
                <w:sz w:val="18"/>
                <w:szCs w:val="18"/>
              </w:rPr>
              <w:t>projekt</w:t>
            </w:r>
            <w:r>
              <w:rPr>
                <w:rFonts w:asciiTheme="minorHAnsi" w:hAnsiTheme="minorHAnsi"/>
                <w:sz w:val="18"/>
                <w:szCs w:val="18"/>
              </w:rPr>
              <w:t>ów grantobiorców, które</w:t>
            </w:r>
            <w:r w:rsidRPr="00A11234">
              <w:rPr>
                <w:rFonts w:asciiTheme="minorHAnsi" w:hAnsiTheme="minorHAnsi"/>
                <w:sz w:val="18"/>
                <w:szCs w:val="18"/>
              </w:rPr>
              <w:t xml:space="preserve"> wpisuj</w:t>
            </w:r>
            <w:r>
              <w:rPr>
                <w:rFonts w:asciiTheme="minorHAnsi" w:hAnsiTheme="minorHAnsi"/>
                <w:sz w:val="18"/>
                <w:szCs w:val="18"/>
              </w:rPr>
              <w:t>ą</w:t>
            </w:r>
            <w:r w:rsidRPr="00A11234">
              <w:rPr>
                <w:rFonts w:asciiTheme="minorHAnsi" w:hAnsiTheme="minorHAnsi"/>
                <w:sz w:val="18"/>
                <w:szCs w:val="18"/>
              </w:rPr>
              <w:t xml:space="preserve"> się w zakres inteligentnych specjalizacji wskazanych w dokumencie pn. „Inteligentne specjalizacje województwa kujawsko-pomorskiego – charakterystyka obszarów inteligentnych specjalizacji dla projektów realizowanych w ramach Regionalnego Programu Operacyjnego Województwa Kujawsko-Pomorskiego na lata 2014-2020”</w:t>
            </w:r>
            <w:r w:rsidR="00744B65">
              <w:rPr>
                <w:rFonts w:asciiTheme="minorHAnsi" w:hAnsiTheme="minorHAnsi"/>
                <w:sz w:val="18"/>
                <w:szCs w:val="18"/>
              </w:rPr>
              <w:t>, stanowiącym załącznik do Regulaminu konkursu</w:t>
            </w:r>
            <w:r w:rsidRPr="00A11234">
              <w:rPr>
                <w:rFonts w:asciiTheme="minorHAnsi" w:hAnsiTheme="minorHAnsi"/>
                <w:sz w:val="18"/>
                <w:szCs w:val="18"/>
              </w:rPr>
              <w:t>.</w:t>
            </w:r>
          </w:p>
          <w:p w:rsidR="003D32C3" w:rsidRPr="00A11234" w:rsidRDefault="003D32C3" w:rsidP="00A82F1E">
            <w:pPr>
              <w:spacing w:after="0" w:line="23" w:lineRule="atLeast"/>
              <w:jc w:val="both"/>
              <w:rPr>
                <w:rFonts w:asciiTheme="minorHAnsi" w:hAnsiTheme="minorHAnsi"/>
                <w:sz w:val="18"/>
                <w:szCs w:val="18"/>
              </w:rPr>
            </w:pPr>
          </w:p>
          <w:p w:rsidR="003D32C3" w:rsidRPr="00A11234" w:rsidRDefault="003D32C3" w:rsidP="00A82F1E">
            <w:pPr>
              <w:spacing w:after="0" w:line="23" w:lineRule="atLeast"/>
              <w:jc w:val="both"/>
              <w:rPr>
                <w:rFonts w:asciiTheme="minorHAnsi" w:hAnsiTheme="minorHAnsi"/>
                <w:sz w:val="18"/>
                <w:szCs w:val="18"/>
              </w:rPr>
            </w:pPr>
            <w:r w:rsidRPr="00A11234">
              <w:rPr>
                <w:rFonts w:asciiTheme="minorHAnsi" w:hAnsiTheme="minorHAnsi"/>
                <w:sz w:val="18"/>
                <w:szCs w:val="18"/>
              </w:rPr>
              <w:t>Możliwa jednokrotna poprawa  projektu w zakresie spełnienia kryterium.</w:t>
            </w:r>
          </w:p>
        </w:tc>
        <w:tc>
          <w:tcPr>
            <w:tcW w:w="2623" w:type="dxa"/>
            <w:gridSpan w:val="2"/>
            <w:vAlign w:val="center"/>
          </w:tcPr>
          <w:p w:rsidR="003D32C3" w:rsidRDefault="003D32C3" w:rsidP="009278D4">
            <w:pPr>
              <w:spacing w:after="0" w:line="23" w:lineRule="atLeast"/>
              <w:jc w:val="center"/>
              <w:rPr>
                <w:rFonts w:asciiTheme="minorHAnsi" w:hAnsiTheme="minorHAnsi"/>
                <w:sz w:val="18"/>
                <w:szCs w:val="18"/>
              </w:rPr>
            </w:pPr>
            <w:r w:rsidRPr="00A11234">
              <w:rPr>
                <w:rFonts w:asciiTheme="minorHAnsi" w:hAnsiTheme="minorHAnsi"/>
                <w:sz w:val="18"/>
                <w:szCs w:val="18"/>
              </w:rPr>
              <w:t>Tak/nie (niespełnienie kryterium oznacza odrzucenie wniosku)</w:t>
            </w:r>
          </w:p>
          <w:p w:rsidR="003D32C3" w:rsidRPr="00A11234" w:rsidRDefault="003D32C3" w:rsidP="00A82F1E">
            <w:pPr>
              <w:spacing w:after="0" w:line="23" w:lineRule="atLeast"/>
              <w:jc w:val="center"/>
              <w:rPr>
                <w:rFonts w:asciiTheme="minorHAnsi" w:hAnsiTheme="minorHAnsi"/>
                <w:sz w:val="18"/>
                <w:szCs w:val="18"/>
              </w:rPr>
            </w:pPr>
          </w:p>
        </w:tc>
      </w:tr>
      <w:tr w:rsidR="003D32C3" w:rsidRPr="009E05D0" w:rsidTr="00515FAE">
        <w:trPr>
          <w:trHeight w:val="411"/>
        </w:trPr>
        <w:tc>
          <w:tcPr>
            <w:tcW w:w="851" w:type="dxa"/>
            <w:gridSpan w:val="2"/>
            <w:vAlign w:val="center"/>
          </w:tcPr>
          <w:p w:rsidR="003D32C3" w:rsidRPr="00A11234" w:rsidRDefault="003D32C3" w:rsidP="00C1418D">
            <w:pPr>
              <w:spacing w:after="0" w:line="23" w:lineRule="atLeast"/>
              <w:jc w:val="center"/>
              <w:rPr>
                <w:rFonts w:asciiTheme="minorHAnsi" w:hAnsiTheme="minorHAnsi"/>
                <w:sz w:val="18"/>
                <w:szCs w:val="18"/>
              </w:rPr>
            </w:pPr>
            <w:r w:rsidRPr="00A11234">
              <w:rPr>
                <w:rFonts w:asciiTheme="minorHAnsi" w:hAnsiTheme="minorHAnsi"/>
                <w:sz w:val="18"/>
                <w:szCs w:val="18"/>
              </w:rPr>
              <w:t>C.</w:t>
            </w:r>
            <w:r>
              <w:rPr>
                <w:rFonts w:asciiTheme="minorHAnsi" w:hAnsiTheme="minorHAnsi"/>
                <w:sz w:val="18"/>
                <w:szCs w:val="18"/>
              </w:rPr>
              <w:t>1.10</w:t>
            </w:r>
          </w:p>
        </w:tc>
        <w:tc>
          <w:tcPr>
            <w:tcW w:w="2268" w:type="dxa"/>
            <w:vAlign w:val="center"/>
          </w:tcPr>
          <w:p w:rsidR="003D32C3" w:rsidRPr="00A11234" w:rsidRDefault="003D32C3" w:rsidP="00A11234">
            <w:pPr>
              <w:spacing w:after="0" w:line="23" w:lineRule="atLeast"/>
              <w:jc w:val="center"/>
              <w:rPr>
                <w:rFonts w:asciiTheme="minorHAnsi" w:hAnsiTheme="minorHAnsi"/>
                <w:sz w:val="18"/>
                <w:szCs w:val="18"/>
              </w:rPr>
            </w:pPr>
            <w:r w:rsidRPr="00A11234">
              <w:rPr>
                <w:rFonts w:asciiTheme="minorHAnsi" w:hAnsiTheme="minorHAnsi"/>
                <w:sz w:val="18"/>
                <w:szCs w:val="18"/>
              </w:rPr>
              <w:t>Realizacja wskaźników dla Poddziałania 1.5.3</w:t>
            </w:r>
          </w:p>
        </w:tc>
        <w:tc>
          <w:tcPr>
            <w:tcW w:w="8891" w:type="dxa"/>
            <w:vAlign w:val="center"/>
          </w:tcPr>
          <w:p w:rsidR="003D32C3" w:rsidRPr="00A11234" w:rsidRDefault="003D32C3" w:rsidP="005D000F">
            <w:pPr>
              <w:spacing w:after="0" w:line="23" w:lineRule="atLeast"/>
              <w:jc w:val="both"/>
              <w:rPr>
                <w:rFonts w:asciiTheme="minorHAnsi" w:hAnsiTheme="minorHAnsi"/>
                <w:sz w:val="18"/>
                <w:szCs w:val="18"/>
              </w:rPr>
            </w:pPr>
            <w:r w:rsidRPr="00A11234">
              <w:rPr>
                <w:rFonts w:asciiTheme="minorHAnsi" w:hAnsiTheme="minorHAnsi"/>
                <w:sz w:val="18"/>
                <w:szCs w:val="18"/>
              </w:rPr>
              <w:t xml:space="preserve">Ocenie podlega, czy </w:t>
            </w:r>
            <w:r w:rsidR="00744B65">
              <w:rPr>
                <w:rFonts w:asciiTheme="minorHAnsi" w:hAnsiTheme="minorHAnsi"/>
                <w:sz w:val="18"/>
                <w:szCs w:val="18"/>
              </w:rPr>
              <w:t>w</w:t>
            </w:r>
            <w:r>
              <w:rPr>
                <w:rFonts w:asciiTheme="minorHAnsi" w:hAnsiTheme="minorHAnsi"/>
                <w:sz w:val="18"/>
                <w:szCs w:val="18"/>
              </w:rPr>
              <w:t xml:space="preserve">nioskodawca przewidział premiowanie </w:t>
            </w:r>
            <w:r w:rsidRPr="00A11234">
              <w:rPr>
                <w:rFonts w:asciiTheme="minorHAnsi" w:hAnsiTheme="minorHAnsi"/>
                <w:sz w:val="18"/>
                <w:szCs w:val="18"/>
              </w:rPr>
              <w:t>projekt</w:t>
            </w:r>
            <w:r>
              <w:rPr>
                <w:rFonts w:asciiTheme="minorHAnsi" w:hAnsiTheme="minorHAnsi"/>
                <w:sz w:val="18"/>
                <w:szCs w:val="18"/>
              </w:rPr>
              <w:t>ów grantobiorców, które</w:t>
            </w:r>
            <w:r w:rsidRPr="00A11234">
              <w:rPr>
                <w:rFonts w:asciiTheme="minorHAnsi" w:hAnsiTheme="minorHAnsi"/>
                <w:sz w:val="18"/>
                <w:szCs w:val="18"/>
              </w:rPr>
              <w:t xml:space="preserve"> w wyniku realizacji </w:t>
            </w:r>
            <w:r w:rsidR="00744B65">
              <w:rPr>
                <w:rFonts w:asciiTheme="minorHAnsi" w:hAnsiTheme="minorHAnsi"/>
                <w:sz w:val="18"/>
                <w:szCs w:val="18"/>
              </w:rPr>
              <w:t>działań</w:t>
            </w:r>
            <w:r w:rsidRPr="00A11234">
              <w:rPr>
                <w:rFonts w:asciiTheme="minorHAnsi" w:hAnsiTheme="minorHAnsi"/>
                <w:sz w:val="18"/>
                <w:szCs w:val="18"/>
              </w:rPr>
              <w:t xml:space="preserve"> </w:t>
            </w:r>
            <w:r w:rsidRPr="00A11234">
              <w:rPr>
                <w:rFonts w:asciiTheme="minorHAnsi" w:eastAsia="Times New Roman" w:hAnsiTheme="minorHAnsi" w:cs="Arial"/>
                <w:sz w:val="18"/>
                <w:szCs w:val="18"/>
                <w:lang w:eastAsia="pl-PL"/>
              </w:rPr>
              <w:t>do 12 miesięcy od terminu zakończenia realizacji projektu</w:t>
            </w:r>
            <w:r>
              <w:rPr>
                <w:rFonts w:asciiTheme="minorHAnsi" w:eastAsia="Times New Roman" w:hAnsiTheme="minorHAnsi" w:cs="Arial"/>
                <w:sz w:val="18"/>
                <w:szCs w:val="18"/>
                <w:lang w:eastAsia="pl-PL"/>
              </w:rPr>
              <w:t xml:space="preserve"> grantobiorcy</w:t>
            </w:r>
            <w:r w:rsidRPr="00A11234">
              <w:rPr>
                <w:rFonts w:asciiTheme="minorHAnsi" w:eastAsia="Times New Roman" w:hAnsiTheme="minorHAnsi" w:cs="Arial"/>
                <w:sz w:val="18"/>
                <w:szCs w:val="18"/>
                <w:lang w:eastAsia="pl-PL"/>
              </w:rPr>
              <w:t>,</w:t>
            </w:r>
            <w:r w:rsidRPr="00A11234">
              <w:rPr>
                <w:rFonts w:asciiTheme="minorHAnsi" w:hAnsiTheme="minorHAnsi"/>
                <w:sz w:val="18"/>
                <w:szCs w:val="18"/>
              </w:rPr>
              <w:t xml:space="preserve"> </w:t>
            </w:r>
            <w:r>
              <w:rPr>
                <w:rFonts w:asciiTheme="minorHAnsi" w:hAnsiTheme="minorHAnsi"/>
                <w:sz w:val="18"/>
                <w:szCs w:val="18"/>
              </w:rPr>
              <w:t xml:space="preserve">zakończą się </w:t>
            </w:r>
            <w:r w:rsidRPr="00A11234">
              <w:rPr>
                <w:rFonts w:asciiTheme="minorHAnsi" w:hAnsiTheme="minorHAnsi"/>
                <w:sz w:val="18"/>
                <w:szCs w:val="18"/>
              </w:rPr>
              <w:t xml:space="preserve">  podpisan</w:t>
            </w:r>
            <w:r>
              <w:rPr>
                <w:rFonts w:asciiTheme="minorHAnsi" w:hAnsiTheme="minorHAnsi"/>
                <w:sz w:val="18"/>
                <w:szCs w:val="18"/>
              </w:rPr>
              <w:t>i</w:t>
            </w:r>
            <w:r w:rsidRPr="00A11234">
              <w:rPr>
                <w:rFonts w:asciiTheme="minorHAnsi" w:hAnsiTheme="minorHAnsi"/>
                <w:sz w:val="18"/>
                <w:szCs w:val="18"/>
              </w:rPr>
              <w:t>e</w:t>
            </w:r>
            <w:r>
              <w:rPr>
                <w:rFonts w:asciiTheme="minorHAnsi" w:hAnsiTheme="minorHAnsi"/>
                <w:sz w:val="18"/>
                <w:szCs w:val="18"/>
              </w:rPr>
              <w:t>m</w:t>
            </w:r>
            <w:r w:rsidRPr="00A11234">
              <w:rPr>
                <w:rFonts w:asciiTheme="minorHAnsi" w:hAnsiTheme="minorHAnsi"/>
                <w:sz w:val="18"/>
                <w:szCs w:val="18"/>
              </w:rPr>
              <w:t xml:space="preserve"> now</w:t>
            </w:r>
            <w:r>
              <w:rPr>
                <w:rFonts w:asciiTheme="minorHAnsi" w:hAnsiTheme="minorHAnsi"/>
                <w:sz w:val="18"/>
                <w:szCs w:val="18"/>
              </w:rPr>
              <w:t>ych</w:t>
            </w:r>
            <w:r w:rsidRPr="00A11234">
              <w:rPr>
                <w:rFonts w:asciiTheme="minorHAnsi" w:hAnsiTheme="minorHAnsi"/>
                <w:sz w:val="18"/>
                <w:szCs w:val="18"/>
              </w:rPr>
              <w:t xml:space="preserve"> handlow</w:t>
            </w:r>
            <w:r>
              <w:rPr>
                <w:rFonts w:asciiTheme="minorHAnsi" w:hAnsiTheme="minorHAnsi"/>
                <w:sz w:val="18"/>
                <w:szCs w:val="18"/>
              </w:rPr>
              <w:t>ych</w:t>
            </w:r>
            <w:r w:rsidRPr="00A11234">
              <w:rPr>
                <w:rFonts w:asciiTheme="minorHAnsi" w:hAnsiTheme="minorHAnsi"/>
                <w:sz w:val="18"/>
                <w:szCs w:val="18"/>
              </w:rPr>
              <w:t xml:space="preserve"> kontrakt</w:t>
            </w:r>
            <w:r>
              <w:rPr>
                <w:rFonts w:asciiTheme="minorHAnsi" w:hAnsiTheme="minorHAnsi"/>
                <w:sz w:val="18"/>
                <w:szCs w:val="18"/>
              </w:rPr>
              <w:t>ów</w:t>
            </w:r>
            <w:r w:rsidRPr="00A11234">
              <w:rPr>
                <w:rFonts w:asciiTheme="minorHAnsi" w:hAnsiTheme="minorHAnsi"/>
                <w:sz w:val="18"/>
                <w:szCs w:val="18"/>
              </w:rPr>
              <w:t xml:space="preserve"> zagraniczn</w:t>
            </w:r>
            <w:r>
              <w:rPr>
                <w:rFonts w:asciiTheme="minorHAnsi" w:hAnsiTheme="minorHAnsi"/>
                <w:sz w:val="18"/>
                <w:szCs w:val="18"/>
              </w:rPr>
              <w:t>ych</w:t>
            </w:r>
            <w:r w:rsidRPr="00A11234">
              <w:rPr>
                <w:rFonts w:asciiTheme="minorHAnsi" w:hAnsiTheme="minorHAnsi"/>
                <w:sz w:val="18"/>
                <w:szCs w:val="18"/>
              </w:rPr>
              <w:t xml:space="preserve"> lub zostanie dokonana sprzedaż za granicę udokumentowaną fakturą lub innym dokumentem księgowym: </w:t>
            </w:r>
          </w:p>
          <w:p w:rsidR="003D32C3" w:rsidRPr="00A11234" w:rsidRDefault="003D32C3" w:rsidP="00515FAE">
            <w:pPr>
              <w:spacing w:after="0" w:line="23" w:lineRule="atLeast"/>
              <w:ind w:left="138"/>
              <w:jc w:val="both"/>
              <w:rPr>
                <w:rFonts w:asciiTheme="minorHAnsi" w:hAnsiTheme="minorHAnsi"/>
                <w:sz w:val="18"/>
                <w:szCs w:val="18"/>
              </w:rPr>
            </w:pPr>
            <w:r w:rsidRPr="00A11234">
              <w:rPr>
                <w:rFonts w:asciiTheme="minorHAnsi" w:hAnsiTheme="minorHAnsi"/>
                <w:sz w:val="18"/>
                <w:szCs w:val="18"/>
              </w:rPr>
              <w:t>Możliwa jednokrotna poprawa  projektu w zakresie spełnienia kryterium.</w:t>
            </w:r>
          </w:p>
        </w:tc>
        <w:tc>
          <w:tcPr>
            <w:tcW w:w="2623" w:type="dxa"/>
            <w:gridSpan w:val="2"/>
            <w:vAlign w:val="center"/>
          </w:tcPr>
          <w:p w:rsidR="003D32C3" w:rsidRDefault="003D32C3" w:rsidP="009E05D0">
            <w:pPr>
              <w:spacing w:after="0" w:line="23" w:lineRule="atLeast"/>
              <w:jc w:val="center"/>
              <w:rPr>
                <w:rFonts w:asciiTheme="minorHAnsi" w:hAnsiTheme="minorHAnsi"/>
                <w:sz w:val="18"/>
                <w:szCs w:val="18"/>
              </w:rPr>
            </w:pPr>
            <w:r w:rsidRPr="00A11234">
              <w:rPr>
                <w:rFonts w:asciiTheme="minorHAnsi" w:hAnsiTheme="minorHAnsi"/>
                <w:sz w:val="18"/>
                <w:szCs w:val="18"/>
              </w:rPr>
              <w:br/>
              <w:t>Tak/nie (niespełnienie kryterium oznacza odrzucenie wniosku)</w:t>
            </w:r>
          </w:p>
          <w:p w:rsidR="003D32C3" w:rsidRPr="00A11234" w:rsidRDefault="003D32C3" w:rsidP="00A82F1E">
            <w:pPr>
              <w:spacing w:after="0" w:line="23" w:lineRule="atLeast"/>
              <w:jc w:val="center"/>
              <w:rPr>
                <w:rFonts w:asciiTheme="minorHAnsi" w:hAnsiTheme="minorHAnsi"/>
                <w:sz w:val="18"/>
                <w:szCs w:val="18"/>
              </w:rPr>
            </w:pPr>
          </w:p>
        </w:tc>
      </w:tr>
      <w:tr w:rsidR="003D32C3" w:rsidRPr="00A11234" w:rsidTr="00515FAE">
        <w:trPr>
          <w:trHeight w:val="1406"/>
        </w:trPr>
        <w:tc>
          <w:tcPr>
            <w:tcW w:w="851" w:type="dxa"/>
            <w:gridSpan w:val="2"/>
            <w:vAlign w:val="center"/>
          </w:tcPr>
          <w:p w:rsidR="003D32C3" w:rsidRPr="00A11234" w:rsidRDefault="003D32C3" w:rsidP="00E92DFE">
            <w:pPr>
              <w:spacing w:after="0" w:line="23" w:lineRule="atLeast"/>
              <w:jc w:val="center"/>
              <w:rPr>
                <w:rFonts w:asciiTheme="minorHAnsi" w:hAnsiTheme="minorHAnsi"/>
                <w:sz w:val="18"/>
                <w:szCs w:val="18"/>
              </w:rPr>
            </w:pPr>
            <w:r w:rsidRPr="00A11234">
              <w:rPr>
                <w:rFonts w:asciiTheme="minorHAnsi" w:hAnsiTheme="minorHAnsi"/>
                <w:sz w:val="18"/>
                <w:szCs w:val="18"/>
              </w:rPr>
              <w:t>C.</w:t>
            </w:r>
            <w:r>
              <w:rPr>
                <w:rFonts w:asciiTheme="minorHAnsi" w:hAnsiTheme="minorHAnsi"/>
                <w:sz w:val="18"/>
                <w:szCs w:val="18"/>
              </w:rPr>
              <w:t>1.1</w:t>
            </w:r>
            <w:r w:rsidR="00E92DFE">
              <w:rPr>
                <w:rFonts w:asciiTheme="minorHAnsi" w:hAnsiTheme="minorHAnsi"/>
                <w:sz w:val="18"/>
                <w:szCs w:val="18"/>
              </w:rPr>
              <w:t>1</w:t>
            </w:r>
          </w:p>
        </w:tc>
        <w:tc>
          <w:tcPr>
            <w:tcW w:w="2268" w:type="dxa"/>
            <w:vAlign w:val="center"/>
          </w:tcPr>
          <w:p w:rsidR="003D32C3" w:rsidRPr="00A11234" w:rsidRDefault="003D32C3" w:rsidP="00E92DFE">
            <w:pPr>
              <w:spacing w:after="0" w:line="23" w:lineRule="atLeast"/>
              <w:jc w:val="center"/>
              <w:rPr>
                <w:rFonts w:asciiTheme="minorHAnsi" w:hAnsiTheme="minorHAnsi"/>
                <w:bCs/>
                <w:sz w:val="18"/>
                <w:szCs w:val="18"/>
              </w:rPr>
            </w:pPr>
            <w:r w:rsidRPr="00A11234">
              <w:rPr>
                <w:rFonts w:asciiTheme="minorHAnsi" w:hAnsiTheme="minorHAnsi"/>
                <w:bCs/>
                <w:sz w:val="18"/>
                <w:szCs w:val="18"/>
              </w:rPr>
              <w:t xml:space="preserve">Zmiany procesowe w przedsiębiorstwie </w:t>
            </w:r>
            <w:r w:rsidRPr="00A11234">
              <w:rPr>
                <w:rFonts w:asciiTheme="minorHAnsi" w:hAnsiTheme="minorHAnsi"/>
                <w:bCs/>
                <w:sz w:val="18"/>
                <w:szCs w:val="18"/>
              </w:rPr>
              <w:br/>
              <w:t>w ramach projekt</w:t>
            </w:r>
            <w:r>
              <w:rPr>
                <w:rFonts w:asciiTheme="minorHAnsi" w:hAnsiTheme="minorHAnsi"/>
                <w:bCs/>
                <w:sz w:val="18"/>
                <w:szCs w:val="18"/>
              </w:rPr>
              <w:t>ów grantobiorców</w:t>
            </w:r>
          </w:p>
        </w:tc>
        <w:tc>
          <w:tcPr>
            <w:tcW w:w="8891" w:type="dxa"/>
            <w:vAlign w:val="center"/>
          </w:tcPr>
          <w:p w:rsidR="003D32C3" w:rsidRPr="00A11234" w:rsidRDefault="003D32C3" w:rsidP="002A77A5">
            <w:pPr>
              <w:spacing w:after="0" w:line="240" w:lineRule="auto"/>
              <w:jc w:val="both"/>
              <w:rPr>
                <w:rFonts w:asciiTheme="minorHAnsi" w:hAnsiTheme="minorHAnsi" w:cs="Arial"/>
                <w:sz w:val="18"/>
                <w:szCs w:val="18"/>
              </w:rPr>
            </w:pPr>
            <w:r w:rsidRPr="00A11234">
              <w:rPr>
                <w:rFonts w:asciiTheme="minorHAnsi" w:hAnsiTheme="minorHAnsi" w:cs="Arial"/>
                <w:sz w:val="18"/>
                <w:szCs w:val="18"/>
              </w:rPr>
              <w:t xml:space="preserve">Ocenie podlega, czy </w:t>
            </w:r>
            <w:r w:rsidR="00744B65">
              <w:rPr>
                <w:rFonts w:asciiTheme="minorHAnsi" w:hAnsiTheme="minorHAnsi" w:cs="Calibri"/>
                <w:sz w:val="18"/>
                <w:szCs w:val="18"/>
                <w:lang w:eastAsia="pl-PL"/>
              </w:rPr>
              <w:t>W</w:t>
            </w:r>
            <w:r w:rsidRPr="00A11234">
              <w:rPr>
                <w:rFonts w:asciiTheme="minorHAnsi" w:hAnsiTheme="minorHAnsi" w:cs="Calibri"/>
                <w:sz w:val="18"/>
                <w:szCs w:val="18"/>
                <w:lang w:eastAsia="pl-PL"/>
              </w:rPr>
              <w:t xml:space="preserve">nioskodawca </w:t>
            </w:r>
            <w:r>
              <w:rPr>
                <w:rFonts w:asciiTheme="minorHAnsi" w:hAnsiTheme="minorHAnsi"/>
                <w:sz w:val="18"/>
                <w:szCs w:val="18"/>
              </w:rPr>
              <w:t xml:space="preserve">przewidział premiowanie </w:t>
            </w:r>
            <w:r w:rsidRPr="00A11234">
              <w:rPr>
                <w:rFonts w:asciiTheme="minorHAnsi" w:hAnsiTheme="minorHAnsi"/>
                <w:sz w:val="18"/>
                <w:szCs w:val="18"/>
              </w:rPr>
              <w:t>projekt</w:t>
            </w:r>
            <w:r>
              <w:rPr>
                <w:rFonts w:asciiTheme="minorHAnsi" w:hAnsiTheme="minorHAnsi"/>
                <w:sz w:val="18"/>
                <w:szCs w:val="18"/>
              </w:rPr>
              <w:t>ów grantobiorców</w:t>
            </w:r>
            <w:r>
              <w:rPr>
                <w:rFonts w:asciiTheme="minorHAnsi" w:hAnsiTheme="minorHAnsi" w:cs="Calibri"/>
                <w:sz w:val="18"/>
                <w:szCs w:val="18"/>
                <w:lang w:eastAsia="pl-PL"/>
              </w:rPr>
              <w:t xml:space="preserve">, </w:t>
            </w:r>
            <w:r w:rsidRPr="00A11234">
              <w:rPr>
                <w:rFonts w:asciiTheme="minorHAnsi" w:hAnsiTheme="minorHAnsi" w:cs="Arial"/>
                <w:sz w:val="18"/>
                <w:szCs w:val="18"/>
              </w:rPr>
              <w:t>prowadz</w:t>
            </w:r>
            <w:r>
              <w:rPr>
                <w:rFonts w:asciiTheme="minorHAnsi" w:hAnsiTheme="minorHAnsi" w:cs="Arial"/>
                <w:sz w:val="18"/>
                <w:szCs w:val="18"/>
              </w:rPr>
              <w:t>ących</w:t>
            </w:r>
            <w:r w:rsidRPr="00A11234">
              <w:rPr>
                <w:rFonts w:asciiTheme="minorHAnsi" w:hAnsiTheme="minorHAnsi" w:cs="Arial"/>
                <w:sz w:val="18"/>
                <w:szCs w:val="18"/>
              </w:rPr>
              <w:t xml:space="preserve"> do zmian procesowych w przedsiębiorstwie. Zmiany procesowe bada się w oparciu o definicję „Innowacji w obrębie procesu”, określone w  rozporządzeniu KE nr 651/2014.</w:t>
            </w:r>
          </w:p>
          <w:p w:rsidR="003D32C3" w:rsidRPr="00A11234" w:rsidRDefault="003D32C3" w:rsidP="002A77A5">
            <w:pPr>
              <w:spacing w:after="0" w:line="240" w:lineRule="auto"/>
              <w:jc w:val="both"/>
              <w:rPr>
                <w:rFonts w:asciiTheme="minorHAnsi" w:hAnsiTheme="minorHAnsi" w:cs="Arial"/>
                <w:color w:val="0070C0"/>
                <w:sz w:val="18"/>
                <w:szCs w:val="18"/>
              </w:rPr>
            </w:pPr>
          </w:p>
          <w:p w:rsidR="003D32C3" w:rsidRPr="00A11234" w:rsidRDefault="003D32C3" w:rsidP="002A77A5">
            <w:pPr>
              <w:spacing w:after="0" w:line="240" w:lineRule="auto"/>
              <w:jc w:val="both"/>
              <w:rPr>
                <w:rFonts w:asciiTheme="minorHAnsi" w:hAnsiTheme="minorHAnsi" w:cs="Arial"/>
                <w:sz w:val="18"/>
                <w:szCs w:val="18"/>
              </w:rPr>
            </w:pPr>
            <w:r w:rsidRPr="00A11234">
              <w:rPr>
                <w:rFonts w:asciiTheme="minorHAnsi" w:hAnsiTheme="minorHAnsi" w:cs="Arial"/>
                <w:sz w:val="18"/>
                <w:szCs w:val="18"/>
              </w:rPr>
              <w:t>Zmiany te muszą polegać na wprowadzeniu:</w:t>
            </w:r>
          </w:p>
          <w:p w:rsidR="003D32C3" w:rsidRPr="00A11234" w:rsidRDefault="003D32C3" w:rsidP="002A77A5">
            <w:pPr>
              <w:pStyle w:val="Akapitzlist"/>
              <w:numPr>
                <w:ilvl w:val="0"/>
                <w:numId w:val="22"/>
              </w:numPr>
              <w:spacing w:after="0" w:line="240" w:lineRule="auto"/>
              <w:jc w:val="both"/>
              <w:rPr>
                <w:rFonts w:asciiTheme="minorHAnsi" w:hAnsiTheme="minorHAnsi" w:cs="Arial"/>
                <w:sz w:val="18"/>
                <w:szCs w:val="18"/>
              </w:rPr>
            </w:pPr>
            <w:r w:rsidRPr="00A11234">
              <w:rPr>
                <w:rFonts w:asciiTheme="minorHAnsi" w:hAnsiTheme="minorHAnsi" w:cs="Arial"/>
                <w:sz w:val="18"/>
                <w:szCs w:val="18"/>
              </w:rPr>
              <w:t>zmian procesowych, wynikających z działalności eksportowej, związanych ze sposobem produkcji lub świadczenia usług, obsługi klientów i kontaktów z kontrahentami itp.</w:t>
            </w:r>
          </w:p>
          <w:p w:rsidR="003D32C3" w:rsidRDefault="003D32C3" w:rsidP="002A77A5">
            <w:pPr>
              <w:spacing w:after="0" w:line="240" w:lineRule="auto"/>
              <w:rPr>
                <w:rFonts w:asciiTheme="minorHAnsi" w:hAnsiTheme="minorHAnsi" w:cs="Arial"/>
                <w:sz w:val="18"/>
                <w:szCs w:val="18"/>
              </w:rPr>
            </w:pPr>
            <w:r w:rsidRPr="00A11234">
              <w:rPr>
                <w:rFonts w:asciiTheme="minorHAnsi" w:hAnsiTheme="minorHAnsi" w:cs="Arial"/>
                <w:sz w:val="18"/>
                <w:szCs w:val="18"/>
              </w:rPr>
              <w:t xml:space="preserve">Procesy nie muszą być nowością dla rynku, na którym operuje przedsiębiorstwo, ale muszą być nowością przynajmniej dla samego przedsiębiorstwa. </w:t>
            </w:r>
          </w:p>
          <w:p w:rsidR="003D32C3" w:rsidRDefault="003D32C3" w:rsidP="002A77A5">
            <w:pPr>
              <w:spacing w:after="0" w:line="240" w:lineRule="auto"/>
              <w:rPr>
                <w:rFonts w:asciiTheme="minorHAnsi" w:hAnsiTheme="minorHAnsi" w:cs="Arial"/>
                <w:sz w:val="18"/>
                <w:szCs w:val="18"/>
              </w:rPr>
            </w:pPr>
          </w:p>
          <w:p w:rsidR="003D32C3" w:rsidRPr="00A11234" w:rsidRDefault="003D32C3" w:rsidP="00515FAE">
            <w:pPr>
              <w:spacing w:after="0" w:line="240" w:lineRule="auto"/>
              <w:jc w:val="both"/>
              <w:rPr>
                <w:rFonts w:asciiTheme="minorHAnsi" w:hAnsiTheme="minorHAnsi"/>
                <w:bCs/>
                <w:sz w:val="18"/>
                <w:szCs w:val="18"/>
              </w:rPr>
            </w:pPr>
            <w:r w:rsidRPr="00A11234">
              <w:rPr>
                <w:rFonts w:asciiTheme="minorHAnsi" w:hAnsiTheme="minorHAnsi"/>
                <w:sz w:val="18"/>
                <w:szCs w:val="18"/>
              </w:rPr>
              <w:t>Możliwa jednokrotna poprawa  projektu w zakresie spełnienia kryterium.</w:t>
            </w:r>
          </w:p>
        </w:tc>
        <w:tc>
          <w:tcPr>
            <w:tcW w:w="2623" w:type="dxa"/>
            <w:gridSpan w:val="2"/>
            <w:vAlign w:val="center"/>
          </w:tcPr>
          <w:p w:rsidR="003D32C3" w:rsidRDefault="003D32C3" w:rsidP="00515FAE">
            <w:pPr>
              <w:spacing w:after="0" w:line="23" w:lineRule="atLeast"/>
              <w:jc w:val="center"/>
              <w:rPr>
                <w:rFonts w:asciiTheme="minorHAnsi" w:hAnsiTheme="minorHAnsi"/>
                <w:sz w:val="18"/>
                <w:szCs w:val="18"/>
              </w:rPr>
            </w:pPr>
            <w:r w:rsidRPr="00A11234">
              <w:rPr>
                <w:rFonts w:asciiTheme="minorHAnsi" w:hAnsiTheme="minorHAnsi"/>
                <w:sz w:val="18"/>
                <w:szCs w:val="18"/>
              </w:rPr>
              <w:t>Tak/nie (niespełnienie kryterium oznacza odrzucenie wniosku)</w:t>
            </w:r>
          </w:p>
          <w:p w:rsidR="003D32C3" w:rsidRPr="00A11234" w:rsidRDefault="003D32C3" w:rsidP="00A82F1E">
            <w:pPr>
              <w:spacing w:after="0" w:line="23" w:lineRule="atLeast"/>
              <w:jc w:val="center"/>
              <w:rPr>
                <w:rFonts w:asciiTheme="minorHAnsi" w:hAnsiTheme="minorHAnsi"/>
                <w:sz w:val="18"/>
                <w:szCs w:val="18"/>
              </w:rPr>
            </w:pPr>
          </w:p>
        </w:tc>
      </w:tr>
      <w:tr w:rsidR="003D32C3" w:rsidRPr="00A11234" w:rsidTr="00515FAE">
        <w:trPr>
          <w:trHeight w:val="1406"/>
        </w:trPr>
        <w:tc>
          <w:tcPr>
            <w:tcW w:w="851" w:type="dxa"/>
            <w:gridSpan w:val="2"/>
            <w:tcBorders>
              <w:top w:val="single" w:sz="4" w:space="0" w:color="auto"/>
              <w:left w:val="single" w:sz="4" w:space="0" w:color="auto"/>
              <w:bottom w:val="single" w:sz="4" w:space="0" w:color="auto"/>
              <w:right w:val="single" w:sz="4" w:space="0" w:color="auto"/>
            </w:tcBorders>
            <w:vAlign w:val="center"/>
          </w:tcPr>
          <w:p w:rsidR="003D32C3" w:rsidRPr="00A11234" w:rsidRDefault="003D32C3" w:rsidP="00E92DFE">
            <w:pPr>
              <w:spacing w:before="120" w:after="0" w:line="240" w:lineRule="auto"/>
              <w:jc w:val="center"/>
              <w:rPr>
                <w:rFonts w:asciiTheme="minorHAnsi" w:hAnsiTheme="minorHAnsi"/>
                <w:sz w:val="18"/>
                <w:szCs w:val="18"/>
              </w:rPr>
            </w:pPr>
            <w:r w:rsidRPr="00A11234">
              <w:rPr>
                <w:rFonts w:asciiTheme="minorHAnsi" w:hAnsiTheme="minorHAnsi"/>
                <w:sz w:val="18"/>
                <w:szCs w:val="18"/>
              </w:rPr>
              <w:t>C.</w:t>
            </w:r>
            <w:r>
              <w:rPr>
                <w:rFonts w:asciiTheme="minorHAnsi" w:hAnsiTheme="minorHAnsi"/>
                <w:sz w:val="18"/>
                <w:szCs w:val="18"/>
              </w:rPr>
              <w:t>1.</w:t>
            </w:r>
            <w:r w:rsidR="00E92DFE">
              <w:rPr>
                <w:rFonts w:asciiTheme="minorHAnsi" w:hAnsiTheme="minorHAnsi"/>
                <w:sz w:val="18"/>
                <w:szCs w:val="18"/>
              </w:rPr>
              <w:t>12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3D32C3" w:rsidRPr="00A11234" w:rsidRDefault="003D32C3" w:rsidP="00136912">
            <w:pPr>
              <w:spacing w:after="0" w:line="23" w:lineRule="atLeast"/>
              <w:jc w:val="center"/>
              <w:rPr>
                <w:rFonts w:asciiTheme="minorHAnsi" w:hAnsiTheme="minorHAnsi"/>
                <w:bCs/>
                <w:sz w:val="18"/>
                <w:szCs w:val="18"/>
              </w:rPr>
            </w:pPr>
            <w:r w:rsidRPr="00A11234">
              <w:rPr>
                <w:rFonts w:asciiTheme="minorHAnsi" w:hAnsiTheme="minorHAnsi"/>
                <w:bCs/>
                <w:sz w:val="18"/>
                <w:szCs w:val="18"/>
              </w:rPr>
              <w:t>Dywersyfikacja rynków</w:t>
            </w:r>
            <w:r w:rsidRPr="00A11234">
              <w:rPr>
                <w:rStyle w:val="Odwoanieprzypisudolnego"/>
                <w:rFonts w:asciiTheme="minorHAnsi" w:hAnsiTheme="minorHAnsi"/>
                <w:bCs/>
                <w:sz w:val="18"/>
                <w:szCs w:val="18"/>
              </w:rPr>
              <w:footnoteReference w:id="14"/>
            </w:r>
            <w:r>
              <w:rPr>
                <w:rFonts w:asciiTheme="minorHAnsi" w:hAnsiTheme="minorHAnsi"/>
                <w:bCs/>
                <w:sz w:val="18"/>
                <w:szCs w:val="18"/>
              </w:rPr>
              <w:t>w ramach projektów grantobiorców</w:t>
            </w:r>
          </w:p>
          <w:p w:rsidR="003D32C3" w:rsidRPr="00A11234" w:rsidRDefault="003D32C3" w:rsidP="00136912">
            <w:pPr>
              <w:spacing w:after="0" w:line="23" w:lineRule="atLeast"/>
              <w:jc w:val="center"/>
              <w:rPr>
                <w:rFonts w:asciiTheme="minorHAnsi" w:hAnsiTheme="minorHAnsi"/>
                <w:bCs/>
                <w:sz w:val="18"/>
                <w:szCs w:val="18"/>
              </w:rPr>
            </w:pPr>
            <w:r w:rsidRPr="00A11234">
              <w:rPr>
                <w:rFonts w:asciiTheme="minorHAnsi" w:hAnsiTheme="minorHAnsi"/>
                <w:bCs/>
                <w:sz w:val="18"/>
                <w:szCs w:val="18"/>
              </w:rPr>
              <w:t xml:space="preserve"> </w:t>
            </w:r>
          </w:p>
        </w:tc>
        <w:tc>
          <w:tcPr>
            <w:tcW w:w="8891" w:type="dxa"/>
            <w:tcBorders>
              <w:top w:val="single" w:sz="4" w:space="0" w:color="auto"/>
              <w:left w:val="single" w:sz="4" w:space="0" w:color="auto"/>
              <w:bottom w:val="single" w:sz="4" w:space="0" w:color="auto"/>
              <w:right w:val="single" w:sz="4" w:space="0" w:color="auto"/>
            </w:tcBorders>
            <w:shd w:val="clear" w:color="auto" w:fill="auto"/>
            <w:vAlign w:val="center"/>
          </w:tcPr>
          <w:p w:rsidR="003D32C3" w:rsidRPr="00A11234" w:rsidRDefault="003D32C3" w:rsidP="00136912">
            <w:pPr>
              <w:spacing w:after="0" w:line="23" w:lineRule="atLeast"/>
              <w:jc w:val="both"/>
              <w:rPr>
                <w:rFonts w:asciiTheme="minorHAnsi" w:hAnsiTheme="minorHAnsi"/>
                <w:bCs/>
                <w:sz w:val="18"/>
                <w:szCs w:val="18"/>
              </w:rPr>
            </w:pPr>
            <w:r w:rsidRPr="00A11234">
              <w:rPr>
                <w:rFonts w:asciiTheme="minorHAnsi" w:hAnsiTheme="minorHAnsi"/>
                <w:bCs/>
                <w:sz w:val="18"/>
                <w:szCs w:val="18"/>
              </w:rPr>
              <w:t xml:space="preserve">Ocenie podlega, czy </w:t>
            </w:r>
            <w:r w:rsidR="00744B65">
              <w:rPr>
                <w:rFonts w:asciiTheme="minorHAnsi" w:hAnsiTheme="minorHAnsi"/>
                <w:bCs/>
                <w:sz w:val="18"/>
                <w:szCs w:val="18"/>
              </w:rPr>
              <w:t>W</w:t>
            </w:r>
            <w:r w:rsidRPr="00A11234">
              <w:rPr>
                <w:rFonts w:asciiTheme="minorHAnsi" w:hAnsiTheme="minorHAnsi"/>
                <w:bCs/>
                <w:sz w:val="18"/>
                <w:szCs w:val="18"/>
              </w:rPr>
              <w:t xml:space="preserve">nioskodawca </w:t>
            </w:r>
            <w:r>
              <w:rPr>
                <w:rFonts w:asciiTheme="minorHAnsi" w:hAnsiTheme="minorHAnsi"/>
                <w:sz w:val="18"/>
                <w:szCs w:val="18"/>
              </w:rPr>
              <w:t xml:space="preserve">przewidział premiowanie </w:t>
            </w:r>
            <w:r w:rsidRPr="00A11234">
              <w:rPr>
                <w:rFonts w:asciiTheme="minorHAnsi" w:hAnsiTheme="minorHAnsi"/>
                <w:sz w:val="18"/>
                <w:szCs w:val="18"/>
              </w:rPr>
              <w:t>projekt</w:t>
            </w:r>
            <w:r>
              <w:rPr>
                <w:rFonts w:asciiTheme="minorHAnsi" w:hAnsiTheme="minorHAnsi"/>
                <w:sz w:val="18"/>
                <w:szCs w:val="18"/>
              </w:rPr>
              <w:t>ów grantobiorców</w:t>
            </w:r>
            <w:r>
              <w:rPr>
                <w:rFonts w:asciiTheme="minorHAnsi" w:hAnsiTheme="minorHAnsi"/>
                <w:bCs/>
                <w:sz w:val="18"/>
                <w:szCs w:val="18"/>
              </w:rPr>
              <w:t xml:space="preserve">, w ramach których </w:t>
            </w:r>
            <w:r w:rsidRPr="00A11234">
              <w:rPr>
                <w:rFonts w:asciiTheme="minorHAnsi" w:hAnsiTheme="minorHAnsi"/>
                <w:bCs/>
                <w:sz w:val="18"/>
                <w:szCs w:val="18"/>
              </w:rPr>
              <w:t>podejm</w:t>
            </w:r>
            <w:r>
              <w:rPr>
                <w:rFonts w:asciiTheme="minorHAnsi" w:hAnsiTheme="minorHAnsi"/>
                <w:bCs/>
                <w:sz w:val="18"/>
                <w:szCs w:val="18"/>
              </w:rPr>
              <w:t>owane będą</w:t>
            </w:r>
            <w:r w:rsidRPr="00A11234">
              <w:rPr>
                <w:rFonts w:asciiTheme="minorHAnsi" w:hAnsiTheme="minorHAnsi"/>
                <w:bCs/>
                <w:sz w:val="18"/>
                <w:szCs w:val="18"/>
              </w:rPr>
              <w:t xml:space="preserve"> działania polegające na ekspansji międzynarodowej w postaci wejścia z ofertą produktową/ usługową na nowy rynek zagraniczny, na którym przedsiębiorca dotychczas nie był obecny. </w:t>
            </w:r>
          </w:p>
          <w:p w:rsidR="003D32C3" w:rsidRDefault="003D32C3" w:rsidP="00136912">
            <w:pPr>
              <w:spacing w:after="0" w:line="23" w:lineRule="atLeast"/>
              <w:jc w:val="both"/>
              <w:rPr>
                <w:rFonts w:asciiTheme="minorHAnsi" w:hAnsiTheme="minorHAnsi"/>
                <w:bCs/>
                <w:sz w:val="18"/>
                <w:szCs w:val="18"/>
              </w:rPr>
            </w:pPr>
          </w:p>
          <w:p w:rsidR="003D32C3" w:rsidRPr="00A11234" w:rsidRDefault="003D32C3" w:rsidP="00136912">
            <w:pPr>
              <w:spacing w:after="0" w:line="23" w:lineRule="atLeast"/>
              <w:jc w:val="both"/>
              <w:rPr>
                <w:rFonts w:asciiTheme="minorHAnsi" w:hAnsiTheme="minorHAnsi"/>
                <w:bCs/>
                <w:sz w:val="18"/>
                <w:szCs w:val="18"/>
              </w:rPr>
            </w:pPr>
            <w:r w:rsidRPr="00A11234">
              <w:rPr>
                <w:rFonts w:asciiTheme="minorHAnsi" w:hAnsiTheme="minorHAnsi"/>
                <w:sz w:val="18"/>
                <w:szCs w:val="18"/>
              </w:rPr>
              <w:t>Możliwa jednokrotna poprawa  projektu w zakresie spełnienia kryterium.</w:t>
            </w:r>
          </w:p>
          <w:p w:rsidR="003D32C3" w:rsidRPr="00A11234" w:rsidRDefault="003D32C3" w:rsidP="00A15B06">
            <w:pPr>
              <w:spacing w:after="0" w:line="23" w:lineRule="atLeast"/>
              <w:jc w:val="both"/>
              <w:rPr>
                <w:rFonts w:asciiTheme="minorHAnsi" w:hAnsiTheme="minorHAnsi"/>
                <w:bCs/>
                <w:sz w:val="18"/>
                <w:szCs w:val="18"/>
              </w:rPr>
            </w:pPr>
            <w:r w:rsidRPr="00A11234">
              <w:rPr>
                <w:rFonts w:asciiTheme="minorHAnsi" w:hAnsiTheme="minorHAnsi"/>
                <w:bCs/>
                <w:sz w:val="18"/>
                <w:szCs w:val="18"/>
              </w:rPr>
              <w:t xml:space="preserve"> </w:t>
            </w:r>
          </w:p>
        </w:tc>
        <w:tc>
          <w:tcPr>
            <w:tcW w:w="2623" w:type="dxa"/>
            <w:gridSpan w:val="2"/>
            <w:tcBorders>
              <w:top w:val="single" w:sz="4" w:space="0" w:color="auto"/>
              <w:left w:val="single" w:sz="4" w:space="0" w:color="auto"/>
              <w:bottom w:val="single" w:sz="4" w:space="0" w:color="auto"/>
              <w:right w:val="single" w:sz="4" w:space="0" w:color="auto"/>
            </w:tcBorders>
            <w:vAlign w:val="center"/>
          </w:tcPr>
          <w:p w:rsidR="003D32C3" w:rsidRDefault="003D32C3" w:rsidP="00515FAE">
            <w:pPr>
              <w:spacing w:after="0" w:line="23" w:lineRule="atLeast"/>
              <w:jc w:val="center"/>
              <w:rPr>
                <w:rFonts w:asciiTheme="minorHAnsi" w:hAnsiTheme="minorHAnsi"/>
                <w:sz w:val="18"/>
                <w:szCs w:val="18"/>
              </w:rPr>
            </w:pPr>
            <w:r w:rsidRPr="00A11234">
              <w:rPr>
                <w:rFonts w:asciiTheme="minorHAnsi" w:hAnsiTheme="minorHAnsi"/>
                <w:sz w:val="18"/>
                <w:szCs w:val="18"/>
              </w:rPr>
              <w:t>Tak/nie (niespełnienie kryterium oznacza odrzucenie wniosku)</w:t>
            </w:r>
          </w:p>
          <w:p w:rsidR="003D32C3" w:rsidRPr="00A11234" w:rsidRDefault="003D32C3" w:rsidP="00136912">
            <w:pPr>
              <w:spacing w:after="0" w:line="23" w:lineRule="atLeast"/>
              <w:jc w:val="center"/>
              <w:rPr>
                <w:rFonts w:asciiTheme="minorHAnsi" w:hAnsiTheme="minorHAnsi"/>
                <w:sz w:val="18"/>
                <w:szCs w:val="18"/>
              </w:rPr>
            </w:pPr>
          </w:p>
        </w:tc>
      </w:tr>
      <w:tr w:rsidR="003D32C3" w:rsidRPr="00A11234" w:rsidTr="00515FAE">
        <w:trPr>
          <w:trHeight w:val="1406"/>
        </w:trPr>
        <w:tc>
          <w:tcPr>
            <w:tcW w:w="851" w:type="dxa"/>
            <w:gridSpan w:val="2"/>
            <w:tcBorders>
              <w:top w:val="single" w:sz="4" w:space="0" w:color="auto"/>
              <w:left w:val="single" w:sz="4" w:space="0" w:color="auto"/>
              <w:bottom w:val="single" w:sz="4" w:space="0" w:color="auto"/>
              <w:right w:val="single" w:sz="4" w:space="0" w:color="auto"/>
            </w:tcBorders>
            <w:vAlign w:val="center"/>
          </w:tcPr>
          <w:p w:rsidR="003D32C3" w:rsidRPr="00A11234" w:rsidRDefault="003D32C3" w:rsidP="00E92DFE">
            <w:pPr>
              <w:spacing w:before="120" w:after="0" w:line="240" w:lineRule="auto"/>
              <w:rPr>
                <w:rFonts w:asciiTheme="minorHAnsi" w:hAnsiTheme="minorHAnsi"/>
                <w:sz w:val="18"/>
                <w:szCs w:val="18"/>
              </w:rPr>
            </w:pPr>
            <w:r w:rsidRPr="00A11234">
              <w:rPr>
                <w:rFonts w:asciiTheme="minorHAnsi" w:hAnsiTheme="minorHAnsi"/>
                <w:sz w:val="18"/>
                <w:szCs w:val="18"/>
              </w:rPr>
              <w:t>C.</w:t>
            </w:r>
            <w:r>
              <w:rPr>
                <w:rFonts w:asciiTheme="minorHAnsi" w:hAnsiTheme="minorHAnsi"/>
                <w:sz w:val="18"/>
                <w:szCs w:val="18"/>
              </w:rPr>
              <w:t>1.</w:t>
            </w:r>
            <w:r w:rsidR="00E92DFE">
              <w:rPr>
                <w:rFonts w:asciiTheme="minorHAnsi" w:hAnsiTheme="minorHAnsi"/>
                <w:sz w:val="18"/>
                <w:szCs w:val="18"/>
              </w:rPr>
              <w:t>13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3D32C3" w:rsidRPr="00A11234" w:rsidRDefault="003D32C3" w:rsidP="00515FAE">
            <w:pPr>
              <w:spacing w:after="0" w:line="23" w:lineRule="atLeast"/>
              <w:jc w:val="center"/>
              <w:rPr>
                <w:rFonts w:asciiTheme="minorHAnsi" w:hAnsiTheme="minorHAnsi"/>
                <w:bCs/>
                <w:sz w:val="18"/>
                <w:szCs w:val="18"/>
              </w:rPr>
            </w:pPr>
            <w:r w:rsidRPr="00A11234">
              <w:rPr>
                <w:rFonts w:asciiTheme="minorHAnsi" w:hAnsiTheme="minorHAnsi"/>
                <w:bCs/>
                <w:sz w:val="18"/>
                <w:szCs w:val="18"/>
              </w:rPr>
              <w:t>Dywersyfikacja produktów</w:t>
            </w:r>
            <w:r w:rsidRPr="00A11234">
              <w:rPr>
                <w:rStyle w:val="Odwoanieprzypisudolnego"/>
                <w:rFonts w:asciiTheme="minorHAnsi" w:hAnsiTheme="minorHAnsi"/>
                <w:bCs/>
                <w:sz w:val="18"/>
                <w:szCs w:val="18"/>
              </w:rPr>
              <w:footnoteReference w:id="15"/>
            </w:r>
            <w:r w:rsidRPr="00A11234">
              <w:rPr>
                <w:rFonts w:asciiTheme="minorHAnsi" w:hAnsiTheme="minorHAnsi"/>
                <w:bCs/>
                <w:sz w:val="18"/>
                <w:szCs w:val="18"/>
              </w:rPr>
              <w:t xml:space="preserve"> </w:t>
            </w:r>
            <w:r>
              <w:rPr>
                <w:rFonts w:asciiTheme="minorHAnsi" w:hAnsiTheme="minorHAnsi"/>
                <w:bCs/>
                <w:sz w:val="18"/>
                <w:szCs w:val="18"/>
              </w:rPr>
              <w:t>w ramach projektów grantobiorców</w:t>
            </w:r>
          </w:p>
          <w:p w:rsidR="003D32C3" w:rsidRPr="00A11234" w:rsidRDefault="003D32C3" w:rsidP="00136912">
            <w:pPr>
              <w:spacing w:after="0" w:line="23" w:lineRule="atLeast"/>
              <w:jc w:val="center"/>
              <w:rPr>
                <w:rFonts w:asciiTheme="minorHAnsi" w:hAnsiTheme="minorHAnsi"/>
                <w:bCs/>
                <w:sz w:val="18"/>
                <w:szCs w:val="18"/>
              </w:rPr>
            </w:pPr>
          </w:p>
          <w:p w:rsidR="003D32C3" w:rsidRPr="00A11234" w:rsidRDefault="003D32C3" w:rsidP="00136912">
            <w:pPr>
              <w:spacing w:after="0" w:line="23" w:lineRule="atLeast"/>
              <w:jc w:val="center"/>
              <w:rPr>
                <w:rFonts w:asciiTheme="minorHAnsi" w:hAnsiTheme="minorHAnsi"/>
                <w:bCs/>
                <w:sz w:val="18"/>
                <w:szCs w:val="18"/>
              </w:rPr>
            </w:pPr>
            <w:r w:rsidRPr="00A11234">
              <w:rPr>
                <w:rFonts w:asciiTheme="minorHAnsi" w:hAnsiTheme="minorHAnsi"/>
                <w:bCs/>
                <w:sz w:val="18"/>
                <w:szCs w:val="18"/>
              </w:rPr>
              <w:t xml:space="preserve"> </w:t>
            </w:r>
          </w:p>
        </w:tc>
        <w:tc>
          <w:tcPr>
            <w:tcW w:w="8891" w:type="dxa"/>
            <w:tcBorders>
              <w:top w:val="single" w:sz="4" w:space="0" w:color="auto"/>
              <w:left w:val="single" w:sz="4" w:space="0" w:color="auto"/>
              <w:bottom w:val="single" w:sz="4" w:space="0" w:color="auto"/>
              <w:right w:val="single" w:sz="4" w:space="0" w:color="auto"/>
            </w:tcBorders>
            <w:shd w:val="clear" w:color="auto" w:fill="auto"/>
            <w:vAlign w:val="center"/>
          </w:tcPr>
          <w:p w:rsidR="003D32C3" w:rsidRPr="00A11234" w:rsidRDefault="003D32C3" w:rsidP="00136912">
            <w:pPr>
              <w:spacing w:after="0" w:line="23" w:lineRule="atLeast"/>
              <w:jc w:val="both"/>
              <w:rPr>
                <w:rFonts w:asciiTheme="minorHAnsi" w:hAnsiTheme="minorHAnsi"/>
                <w:bCs/>
                <w:sz w:val="18"/>
                <w:szCs w:val="18"/>
              </w:rPr>
            </w:pPr>
            <w:r w:rsidRPr="00A11234">
              <w:rPr>
                <w:rFonts w:asciiTheme="minorHAnsi" w:hAnsiTheme="minorHAnsi"/>
                <w:bCs/>
                <w:sz w:val="18"/>
                <w:szCs w:val="18"/>
              </w:rPr>
              <w:t xml:space="preserve">Ocenie podlega, czy </w:t>
            </w:r>
            <w:r w:rsidR="00744B65">
              <w:rPr>
                <w:rFonts w:asciiTheme="minorHAnsi" w:hAnsiTheme="minorHAnsi"/>
                <w:bCs/>
                <w:sz w:val="18"/>
                <w:szCs w:val="18"/>
              </w:rPr>
              <w:t>W</w:t>
            </w:r>
            <w:r>
              <w:rPr>
                <w:rFonts w:asciiTheme="minorHAnsi" w:hAnsiTheme="minorHAnsi"/>
                <w:bCs/>
                <w:sz w:val="18"/>
                <w:szCs w:val="18"/>
              </w:rPr>
              <w:t xml:space="preserve">nioskodawca </w:t>
            </w:r>
            <w:r>
              <w:rPr>
                <w:rFonts w:asciiTheme="minorHAnsi" w:hAnsiTheme="minorHAnsi"/>
                <w:sz w:val="18"/>
                <w:szCs w:val="18"/>
              </w:rPr>
              <w:t xml:space="preserve">przewidział premiowanie </w:t>
            </w:r>
            <w:r w:rsidRPr="00A11234">
              <w:rPr>
                <w:rFonts w:asciiTheme="minorHAnsi" w:hAnsiTheme="minorHAnsi"/>
                <w:sz w:val="18"/>
                <w:szCs w:val="18"/>
              </w:rPr>
              <w:t>projekt</w:t>
            </w:r>
            <w:r>
              <w:rPr>
                <w:rFonts w:asciiTheme="minorHAnsi" w:hAnsiTheme="minorHAnsi"/>
                <w:sz w:val="18"/>
                <w:szCs w:val="18"/>
              </w:rPr>
              <w:t xml:space="preserve">ów </w:t>
            </w:r>
            <w:r w:rsidR="00744B65">
              <w:rPr>
                <w:rFonts w:asciiTheme="minorHAnsi" w:hAnsiTheme="minorHAnsi"/>
                <w:sz w:val="18"/>
                <w:szCs w:val="18"/>
              </w:rPr>
              <w:t>grantobiorców</w:t>
            </w:r>
            <w:r w:rsidR="00744B65">
              <w:rPr>
                <w:rFonts w:asciiTheme="minorHAnsi" w:hAnsiTheme="minorHAnsi"/>
                <w:bCs/>
                <w:sz w:val="18"/>
                <w:szCs w:val="18"/>
              </w:rPr>
              <w:t>,</w:t>
            </w:r>
            <w:r w:rsidR="00744B65" w:rsidRPr="00A11234">
              <w:rPr>
                <w:rFonts w:asciiTheme="minorHAnsi" w:hAnsiTheme="minorHAnsi"/>
                <w:bCs/>
                <w:sz w:val="18"/>
                <w:szCs w:val="18"/>
              </w:rPr>
              <w:t xml:space="preserve"> w</w:t>
            </w:r>
            <w:r w:rsidRPr="00A11234">
              <w:rPr>
                <w:rFonts w:asciiTheme="minorHAnsi" w:hAnsiTheme="minorHAnsi"/>
                <w:bCs/>
                <w:sz w:val="18"/>
                <w:szCs w:val="18"/>
              </w:rPr>
              <w:t xml:space="preserve"> </w:t>
            </w:r>
            <w:r>
              <w:rPr>
                <w:rFonts w:asciiTheme="minorHAnsi" w:hAnsiTheme="minorHAnsi"/>
                <w:bCs/>
                <w:sz w:val="18"/>
                <w:szCs w:val="18"/>
              </w:rPr>
              <w:t>ramach których, w wyniku realizacji działań przedsiębiorca</w:t>
            </w:r>
            <w:r w:rsidRPr="00A11234">
              <w:rPr>
                <w:rFonts w:asciiTheme="minorHAnsi" w:hAnsiTheme="minorHAnsi"/>
                <w:bCs/>
                <w:sz w:val="18"/>
                <w:szCs w:val="18"/>
              </w:rPr>
              <w:t xml:space="preserve"> wprowadzi na rynek zagraniczny nowy produkt, tj. produkt, który nie był dotychczas przedmiotem ekspansji międzynarodowej.</w:t>
            </w:r>
          </w:p>
          <w:p w:rsidR="003D32C3" w:rsidRPr="00A11234" w:rsidRDefault="003D32C3" w:rsidP="00515FAE">
            <w:pPr>
              <w:spacing w:after="0" w:line="23" w:lineRule="atLeast"/>
              <w:jc w:val="both"/>
              <w:rPr>
                <w:rFonts w:asciiTheme="minorHAnsi" w:hAnsiTheme="minorHAnsi"/>
                <w:bCs/>
                <w:sz w:val="18"/>
                <w:szCs w:val="18"/>
              </w:rPr>
            </w:pPr>
            <w:r w:rsidRPr="00A11234">
              <w:rPr>
                <w:rFonts w:asciiTheme="minorHAnsi" w:hAnsiTheme="minorHAnsi"/>
                <w:sz w:val="18"/>
                <w:szCs w:val="18"/>
              </w:rPr>
              <w:t>Możliwa jednokrotna poprawa  projektu w zakresie spełnienia kryterium.</w:t>
            </w:r>
          </w:p>
          <w:p w:rsidR="003D32C3" w:rsidRPr="00A11234" w:rsidRDefault="003D32C3" w:rsidP="00136912">
            <w:pPr>
              <w:spacing w:after="0" w:line="23" w:lineRule="atLeast"/>
              <w:jc w:val="both"/>
              <w:rPr>
                <w:rFonts w:asciiTheme="minorHAnsi" w:hAnsiTheme="minorHAnsi"/>
                <w:bCs/>
                <w:sz w:val="18"/>
                <w:szCs w:val="18"/>
              </w:rPr>
            </w:pPr>
          </w:p>
        </w:tc>
        <w:tc>
          <w:tcPr>
            <w:tcW w:w="2623" w:type="dxa"/>
            <w:gridSpan w:val="2"/>
            <w:tcBorders>
              <w:top w:val="single" w:sz="4" w:space="0" w:color="auto"/>
              <w:left w:val="single" w:sz="4" w:space="0" w:color="auto"/>
              <w:bottom w:val="single" w:sz="4" w:space="0" w:color="auto"/>
              <w:right w:val="single" w:sz="4" w:space="0" w:color="auto"/>
            </w:tcBorders>
            <w:vAlign w:val="center"/>
          </w:tcPr>
          <w:p w:rsidR="003D32C3" w:rsidRDefault="003D32C3" w:rsidP="00515FAE">
            <w:pPr>
              <w:spacing w:after="0" w:line="23" w:lineRule="atLeast"/>
              <w:jc w:val="center"/>
              <w:rPr>
                <w:rFonts w:asciiTheme="minorHAnsi" w:hAnsiTheme="minorHAnsi"/>
                <w:sz w:val="18"/>
                <w:szCs w:val="18"/>
              </w:rPr>
            </w:pPr>
            <w:r w:rsidRPr="00A11234">
              <w:rPr>
                <w:rFonts w:asciiTheme="minorHAnsi" w:hAnsiTheme="minorHAnsi"/>
                <w:sz w:val="18"/>
                <w:szCs w:val="18"/>
              </w:rPr>
              <w:t>Tak/nie (niespełnienie kryterium oznacza odrzucenie wniosku)</w:t>
            </w:r>
          </w:p>
          <w:p w:rsidR="003D32C3" w:rsidRPr="00A11234" w:rsidRDefault="003D32C3" w:rsidP="00136912">
            <w:pPr>
              <w:spacing w:after="0" w:line="23" w:lineRule="atLeast"/>
              <w:jc w:val="center"/>
              <w:rPr>
                <w:rFonts w:asciiTheme="minorHAnsi" w:hAnsiTheme="minorHAnsi"/>
                <w:sz w:val="18"/>
                <w:szCs w:val="18"/>
              </w:rPr>
            </w:pPr>
          </w:p>
        </w:tc>
      </w:tr>
      <w:tr w:rsidR="003D32C3" w:rsidRPr="00A11234" w:rsidTr="00C1418D">
        <w:trPr>
          <w:trHeight w:val="968"/>
        </w:trPr>
        <w:tc>
          <w:tcPr>
            <w:tcW w:w="851" w:type="dxa"/>
            <w:gridSpan w:val="2"/>
            <w:tcBorders>
              <w:top w:val="single" w:sz="4" w:space="0" w:color="auto"/>
              <w:left w:val="single" w:sz="4" w:space="0" w:color="auto"/>
              <w:bottom w:val="single" w:sz="4" w:space="0" w:color="auto"/>
              <w:right w:val="single" w:sz="4" w:space="0" w:color="auto"/>
            </w:tcBorders>
            <w:vAlign w:val="center"/>
          </w:tcPr>
          <w:p w:rsidR="003D32C3" w:rsidRPr="00A11234" w:rsidRDefault="003D32C3" w:rsidP="00E92DFE">
            <w:pPr>
              <w:spacing w:before="120" w:after="0" w:line="240" w:lineRule="auto"/>
              <w:rPr>
                <w:rFonts w:asciiTheme="minorHAnsi" w:hAnsiTheme="minorHAnsi"/>
                <w:sz w:val="18"/>
                <w:szCs w:val="18"/>
              </w:rPr>
            </w:pPr>
            <w:r w:rsidRPr="00A11234">
              <w:rPr>
                <w:rFonts w:asciiTheme="minorHAnsi" w:hAnsiTheme="minorHAnsi"/>
                <w:sz w:val="18"/>
                <w:szCs w:val="18"/>
              </w:rPr>
              <w:lastRenderedPageBreak/>
              <w:t>C.1.</w:t>
            </w:r>
            <w:r w:rsidR="00E92DFE" w:rsidRPr="00A11234">
              <w:rPr>
                <w:rFonts w:asciiTheme="minorHAnsi" w:hAnsiTheme="minorHAnsi"/>
                <w:sz w:val="18"/>
                <w:szCs w:val="18"/>
              </w:rPr>
              <w:t>1</w:t>
            </w:r>
            <w:r w:rsidR="00E92DFE">
              <w:rPr>
                <w:rFonts w:asciiTheme="minorHAnsi" w:hAnsiTheme="minorHAnsi"/>
                <w:sz w:val="18"/>
                <w:szCs w:val="18"/>
              </w:rPr>
              <w:t>4</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3D32C3" w:rsidRPr="00A11234" w:rsidRDefault="003D32C3" w:rsidP="00515FAE">
            <w:pPr>
              <w:spacing w:after="0" w:line="23" w:lineRule="atLeast"/>
              <w:jc w:val="center"/>
              <w:rPr>
                <w:rFonts w:asciiTheme="minorHAnsi" w:hAnsiTheme="minorHAnsi"/>
                <w:bCs/>
                <w:sz w:val="18"/>
                <w:szCs w:val="18"/>
              </w:rPr>
            </w:pPr>
            <w:r w:rsidRPr="00A11234">
              <w:rPr>
                <w:rFonts w:asciiTheme="minorHAnsi" w:hAnsiTheme="minorHAnsi"/>
                <w:bCs/>
                <w:sz w:val="18"/>
                <w:szCs w:val="18"/>
              </w:rPr>
              <w:t>Wspieranie startujących eksporterów</w:t>
            </w:r>
          </w:p>
        </w:tc>
        <w:tc>
          <w:tcPr>
            <w:tcW w:w="8891" w:type="dxa"/>
            <w:tcBorders>
              <w:top w:val="single" w:sz="4" w:space="0" w:color="auto"/>
              <w:left w:val="single" w:sz="4" w:space="0" w:color="auto"/>
              <w:bottom w:val="single" w:sz="4" w:space="0" w:color="auto"/>
              <w:right w:val="single" w:sz="4" w:space="0" w:color="auto"/>
            </w:tcBorders>
            <w:shd w:val="clear" w:color="auto" w:fill="auto"/>
          </w:tcPr>
          <w:p w:rsidR="003D32C3" w:rsidRPr="00A11234" w:rsidRDefault="003D32C3" w:rsidP="003D32C3">
            <w:pPr>
              <w:spacing w:after="0" w:line="23" w:lineRule="atLeast"/>
              <w:jc w:val="both"/>
              <w:rPr>
                <w:rFonts w:asciiTheme="minorHAnsi" w:hAnsiTheme="minorHAnsi"/>
                <w:bCs/>
                <w:sz w:val="18"/>
                <w:szCs w:val="18"/>
              </w:rPr>
            </w:pPr>
            <w:r w:rsidRPr="00A11234">
              <w:rPr>
                <w:rFonts w:asciiTheme="minorHAnsi" w:hAnsiTheme="minorHAnsi"/>
                <w:bCs/>
                <w:sz w:val="18"/>
                <w:szCs w:val="18"/>
              </w:rPr>
              <w:t xml:space="preserve">Ocenie podlega, czy wnioskodawca </w:t>
            </w:r>
            <w:r w:rsidRPr="00A11234">
              <w:rPr>
                <w:rFonts w:asciiTheme="minorHAnsi" w:hAnsiTheme="minorHAnsi"/>
                <w:sz w:val="18"/>
                <w:szCs w:val="18"/>
              </w:rPr>
              <w:t>przewidział premiowanie projektów grantobiorców realizowanych przez startujących eksporterów.</w:t>
            </w:r>
            <w:r w:rsidRPr="00A11234">
              <w:rPr>
                <w:rFonts w:asciiTheme="minorHAnsi" w:hAnsiTheme="minorHAnsi"/>
                <w:bCs/>
                <w:sz w:val="18"/>
                <w:szCs w:val="18"/>
              </w:rPr>
              <w:t xml:space="preserve"> </w:t>
            </w:r>
          </w:p>
          <w:p w:rsidR="003D32C3" w:rsidRPr="00A11234" w:rsidRDefault="003D32C3" w:rsidP="003D32C3">
            <w:pPr>
              <w:spacing w:after="0" w:line="23" w:lineRule="atLeast"/>
              <w:jc w:val="both"/>
              <w:rPr>
                <w:rFonts w:asciiTheme="minorHAnsi" w:hAnsiTheme="minorHAnsi"/>
                <w:bCs/>
                <w:sz w:val="18"/>
                <w:szCs w:val="18"/>
              </w:rPr>
            </w:pPr>
          </w:p>
          <w:p w:rsidR="003D32C3" w:rsidRPr="00A11234" w:rsidRDefault="003D32C3" w:rsidP="00136912">
            <w:pPr>
              <w:spacing w:after="0" w:line="23" w:lineRule="atLeast"/>
              <w:jc w:val="both"/>
              <w:rPr>
                <w:rFonts w:asciiTheme="minorHAnsi" w:hAnsiTheme="minorHAnsi"/>
                <w:bCs/>
                <w:sz w:val="18"/>
                <w:szCs w:val="18"/>
              </w:rPr>
            </w:pPr>
            <w:r w:rsidRPr="00A11234">
              <w:rPr>
                <w:rFonts w:asciiTheme="minorHAnsi" w:hAnsiTheme="minorHAnsi"/>
                <w:sz w:val="18"/>
                <w:szCs w:val="18"/>
              </w:rPr>
              <w:t>Możliwa jednokrotna poprawa  projektu w zakresie spełnienia kryterium.</w:t>
            </w:r>
          </w:p>
        </w:tc>
        <w:tc>
          <w:tcPr>
            <w:tcW w:w="2623" w:type="dxa"/>
            <w:gridSpan w:val="2"/>
            <w:tcBorders>
              <w:top w:val="single" w:sz="4" w:space="0" w:color="auto"/>
              <w:left w:val="single" w:sz="4" w:space="0" w:color="auto"/>
              <w:bottom w:val="single" w:sz="4" w:space="0" w:color="auto"/>
              <w:right w:val="single" w:sz="4" w:space="0" w:color="auto"/>
            </w:tcBorders>
            <w:vAlign w:val="center"/>
          </w:tcPr>
          <w:p w:rsidR="003D32C3" w:rsidRPr="00A11234" w:rsidRDefault="003D32C3" w:rsidP="00515FAE">
            <w:pPr>
              <w:spacing w:after="0" w:line="23" w:lineRule="atLeast"/>
              <w:jc w:val="center"/>
              <w:rPr>
                <w:rFonts w:asciiTheme="minorHAnsi" w:hAnsiTheme="minorHAnsi"/>
                <w:sz w:val="18"/>
                <w:szCs w:val="18"/>
              </w:rPr>
            </w:pPr>
            <w:r w:rsidRPr="00A11234">
              <w:rPr>
                <w:rFonts w:asciiTheme="minorHAnsi" w:hAnsiTheme="minorHAnsi"/>
                <w:sz w:val="18"/>
                <w:szCs w:val="18"/>
              </w:rPr>
              <w:t>Tak/nie (niespełnienie kryterium oznacza odrzucenie wniosku)</w:t>
            </w:r>
          </w:p>
        </w:tc>
      </w:tr>
      <w:tr w:rsidR="003D32C3" w:rsidRPr="00A11234" w:rsidTr="003D32C3">
        <w:trPr>
          <w:trHeight w:val="1406"/>
        </w:trPr>
        <w:tc>
          <w:tcPr>
            <w:tcW w:w="851" w:type="dxa"/>
            <w:gridSpan w:val="2"/>
            <w:tcBorders>
              <w:top w:val="single" w:sz="4" w:space="0" w:color="auto"/>
              <w:left w:val="single" w:sz="4" w:space="0" w:color="auto"/>
              <w:bottom w:val="single" w:sz="4" w:space="0" w:color="auto"/>
              <w:right w:val="single" w:sz="4" w:space="0" w:color="auto"/>
            </w:tcBorders>
            <w:vAlign w:val="center"/>
          </w:tcPr>
          <w:p w:rsidR="003D32C3" w:rsidRPr="00A11234" w:rsidRDefault="003D32C3" w:rsidP="00E92DFE">
            <w:pPr>
              <w:spacing w:before="120" w:after="0" w:line="240" w:lineRule="auto"/>
              <w:rPr>
                <w:rFonts w:asciiTheme="minorHAnsi" w:hAnsiTheme="minorHAnsi"/>
                <w:sz w:val="18"/>
                <w:szCs w:val="18"/>
              </w:rPr>
            </w:pPr>
            <w:r w:rsidRPr="00A11234">
              <w:rPr>
                <w:rFonts w:asciiTheme="minorHAnsi" w:hAnsiTheme="minorHAnsi"/>
                <w:sz w:val="18"/>
                <w:szCs w:val="18"/>
              </w:rPr>
              <w:t>C.1.</w:t>
            </w:r>
            <w:r w:rsidR="00E92DFE" w:rsidRPr="00A11234">
              <w:rPr>
                <w:rFonts w:asciiTheme="minorHAnsi" w:hAnsiTheme="minorHAnsi"/>
                <w:sz w:val="18"/>
                <w:szCs w:val="18"/>
              </w:rPr>
              <w:t>1</w:t>
            </w:r>
            <w:r w:rsidR="00E92DFE">
              <w:rPr>
                <w:rFonts w:asciiTheme="minorHAnsi" w:hAnsiTheme="minorHAnsi"/>
                <w:sz w:val="18"/>
                <w:szCs w:val="18"/>
              </w:rPr>
              <w:t>5</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3D32C3" w:rsidRPr="00A11234" w:rsidRDefault="003D32C3" w:rsidP="00515FAE">
            <w:pPr>
              <w:spacing w:after="0" w:line="23" w:lineRule="atLeast"/>
              <w:jc w:val="center"/>
              <w:rPr>
                <w:rFonts w:asciiTheme="minorHAnsi" w:hAnsiTheme="minorHAnsi"/>
                <w:bCs/>
                <w:sz w:val="18"/>
                <w:szCs w:val="18"/>
              </w:rPr>
            </w:pPr>
            <w:r w:rsidRPr="00A11234">
              <w:rPr>
                <w:rFonts w:asciiTheme="minorHAnsi" w:hAnsiTheme="minorHAnsi"/>
                <w:bCs/>
                <w:sz w:val="18"/>
                <w:szCs w:val="18"/>
              </w:rPr>
              <w:t>Komplementarność z działaniami realizowanymi w ramach instrumentów finansowych dostępnych w ramach projektów unijnych</w:t>
            </w:r>
          </w:p>
        </w:tc>
        <w:tc>
          <w:tcPr>
            <w:tcW w:w="8891" w:type="dxa"/>
            <w:tcBorders>
              <w:top w:val="single" w:sz="4" w:space="0" w:color="auto"/>
              <w:left w:val="single" w:sz="4" w:space="0" w:color="auto"/>
              <w:bottom w:val="single" w:sz="4" w:space="0" w:color="auto"/>
              <w:right w:val="single" w:sz="4" w:space="0" w:color="auto"/>
            </w:tcBorders>
            <w:shd w:val="clear" w:color="auto" w:fill="auto"/>
          </w:tcPr>
          <w:p w:rsidR="003D32C3" w:rsidRPr="00A11234" w:rsidRDefault="003D32C3" w:rsidP="003D32C3">
            <w:pPr>
              <w:spacing w:after="0" w:line="23" w:lineRule="atLeast"/>
              <w:rPr>
                <w:rFonts w:asciiTheme="minorHAnsi" w:hAnsiTheme="minorHAnsi"/>
                <w:bCs/>
                <w:sz w:val="18"/>
                <w:szCs w:val="18"/>
              </w:rPr>
            </w:pPr>
            <w:r w:rsidRPr="00A11234">
              <w:rPr>
                <w:rFonts w:asciiTheme="minorHAnsi" w:hAnsiTheme="minorHAnsi"/>
                <w:bCs/>
                <w:sz w:val="18"/>
                <w:szCs w:val="18"/>
              </w:rPr>
              <w:t>Ocenie podlega, czy wniosk</w:t>
            </w:r>
            <w:r w:rsidR="003F660B">
              <w:rPr>
                <w:rFonts w:asciiTheme="minorHAnsi" w:hAnsiTheme="minorHAnsi"/>
                <w:bCs/>
                <w:sz w:val="18"/>
                <w:szCs w:val="18"/>
              </w:rPr>
              <w:t>odawca przewidział premiowanie grantobiorców</w:t>
            </w:r>
            <w:r w:rsidRPr="00A11234">
              <w:rPr>
                <w:rFonts w:asciiTheme="minorHAnsi" w:hAnsiTheme="minorHAnsi"/>
                <w:bCs/>
                <w:sz w:val="18"/>
                <w:szCs w:val="18"/>
              </w:rPr>
              <w:t xml:space="preserve"> realizujących działania komplementarne </w:t>
            </w:r>
            <w:r w:rsidR="006C0FCD">
              <w:rPr>
                <w:rFonts w:asciiTheme="minorHAnsi" w:hAnsiTheme="minorHAnsi"/>
                <w:bCs/>
                <w:sz w:val="18"/>
                <w:szCs w:val="18"/>
              </w:rPr>
              <w:br/>
            </w:r>
            <w:r w:rsidRPr="00A11234">
              <w:rPr>
                <w:rFonts w:asciiTheme="minorHAnsi" w:hAnsiTheme="minorHAnsi"/>
                <w:bCs/>
                <w:sz w:val="18"/>
                <w:szCs w:val="18"/>
              </w:rPr>
              <w:t>w ramach instrumentów finansowych, dostępnych w ramach perspektywy finansowej 2014-2020.</w:t>
            </w:r>
          </w:p>
          <w:p w:rsidR="003D32C3" w:rsidRPr="00A11234" w:rsidRDefault="003D32C3" w:rsidP="003D32C3">
            <w:pPr>
              <w:spacing w:after="0" w:line="23" w:lineRule="atLeast"/>
              <w:rPr>
                <w:rFonts w:asciiTheme="minorHAnsi" w:hAnsiTheme="minorHAnsi"/>
                <w:bCs/>
                <w:sz w:val="18"/>
                <w:szCs w:val="18"/>
              </w:rPr>
            </w:pPr>
          </w:p>
          <w:p w:rsidR="003D32C3" w:rsidRPr="00A11234" w:rsidRDefault="003D32C3" w:rsidP="003D32C3">
            <w:pPr>
              <w:spacing w:after="0" w:line="23" w:lineRule="atLeast"/>
              <w:jc w:val="both"/>
              <w:rPr>
                <w:rFonts w:asciiTheme="minorHAnsi" w:hAnsiTheme="minorHAnsi"/>
                <w:bCs/>
                <w:sz w:val="18"/>
                <w:szCs w:val="18"/>
              </w:rPr>
            </w:pPr>
            <w:r w:rsidRPr="00A11234">
              <w:rPr>
                <w:rFonts w:asciiTheme="minorHAnsi" w:hAnsiTheme="minorHAnsi"/>
                <w:bCs/>
                <w:sz w:val="18"/>
                <w:szCs w:val="18"/>
              </w:rPr>
              <w:t xml:space="preserve">Ocenie podlega, czy wnioskodawca </w:t>
            </w:r>
            <w:r w:rsidRPr="00A11234">
              <w:rPr>
                <w:rFonts w:asciiTheme="minorHAnsi" w:hAnsiTheme="minorHAnsi"/>
                <w:sz w:val="18"/>
                <w:szCs w:val="18"/>
              </w:rPr>
              <w:t>przewidział premiowanie grantobiorców</w:t>
            </w:r>
            <w:r w:rsidRPr="00A11234">
              <w:rPr>
                <w:rFonts w:asciiTheme="minorHAnsi" w:hAnsiTheme="minorHAnsi"/>
                <w:bCs/>
                <w:sz w:val="18"/>
                <w:szCs w:val="18"/>
              </w:rPr>
              <w:t xml:space="preserve">, którzy sfinansowali lub będą finansować środki trwałe, związane z działalnością eksportową objętą grantem, w ramach </w:t>
            </w:r>
            <w:r w:rsidR="003F660B">
              <w:rPr>
                <w:rFonts w:asciiTheme="minorHAnsi" w:hAnsiTheme="minorHAnsi"/>
                <w:bCs/>
                <w:sz w:val="18"/>
                <w:szCs w:val="18"/>
              </w:rPr>
              <w:t>instrumentów dłużnych (</w:t>
            </w:r>
            <w:r w:rsidRPr="00A11234">
              <w:rPr>
                <w:rFonts w:asciiTheme="minorHAnsi" w:hAnsiTheme="minorHAnsi"/>
                <w:bCs/>
                <w:sz w:val="18"/>
                <w:szCs w:val="18"/>
              </w:rPr>
              <w:t>pożyczk</w:t>
            </w:r>
            <w:r w:rsidR="003F660B">
              <w:rPr>
                <w:rFonts w:asciiTheme="minorHAnsi" w:hAnsiTheme="minorHAnsi"/>
                <w:bCs/>
                <w:sz w:val="18"/>
                <w:szCs w:val="18"/>
              </w:rPr>
              <w:t>a, poręczenie)</w:t>
            </w:r>
            <w:r w:rsidRPr="00A11234">
              <w:rPr>
                <w:rFonts w:asciiTheme="minorHAnsi" w:hAnsiTheme="minorHAnsi"/>
                <w:bCs/>
                <w:sz w:val="18"/>
                <w:szCs w:val="18"/>
              </w:rPr>
              <w:t>.</w:t>
            </w:r>
          </w:p>
          <w:p w:rsidR="003D32C3" w:rsidRPr="00A11234" w:rsidRDefault="003D32C3" w:rsidP="003D32C3">
            <w:pPr>
              <w:spacing w:after="0" w:line="23" w:lineRule="atLeast"/>
              <w:jc w:val="both"/>
              <w:rPr>
                <w:rFonts w:asciiTheme="minorHAnsi" w:hAnsiTheme="minorHAnsi"/>
                <w:bCs/>
                <w:sz w:val="18"/>
                <w:szCs w:val="18"/>
              </w:rPr>
            </w:pPr>
          </w:p>
          <w:p w:rsidR="003D32C3" w:rsidRPr="00A11234" w:rsidRDefault="003D32C3" w:rsidP="00136912">
            <w:pPr>
              <w:spacing w:after="0" w:line="23" w:lineRule="atLeast"/>
              <w:jc w:val="both"/>
              <w:rPr>
                <w:rFonts w:asciiTheme="minorHAnsi" w:hAnsiTheme="minorHAnsi"/>
                <w:bCs/>
                <w:sz w:val="18"/>
                <w:szCs w:val="18"/>
              </w:rPr>
            </w:pPr>
            <w:r w:rsidRPr="00A11234">
              <w:rPr>
                <w:rFonts w:asciiTheme="minorHAnsi" w:hAnsiTheme="minorHAnsi"/>
                <w:sz w:val="18"/>
                <w:szCs w:val="18"/>
              </w:rPr>
              <w:t>Możliwa jednokrotna poprawa  projektu w zakresie spełnienia kryterium.</w:t>
            </w:r>
          </w:p>
        </w:tc>
        <w:tc>
          <w:tcPr>
            <w:tcW w:w="2623" w:type="dxa"/>
            <w:gridSpan w:val="2"/>
            <w:tcBorders>
              <w:top w:val="single" w:sz="4" w:space="0" w:color="auto"/>
              <w:left w:val="single" w:sz="4" w:space="0" w:color="auto"/>
              <w:bottom w:val="single" w:sz="4" w:space="0" w:color="auto"/>
              <w:right w:val="single" w:sz="4" w:space="0" w:color="auto"/>
            </w:tcBorders>
            <w:vAlign w:val="center"/>
          </w:tcPr>
          <w:p w:rsidR="003D32C3" w:rsidRPr="00A11234" w:rsidRDefault="003D32C3" w:rsidP="00515FAE">
            <w:pPr>
              <w:spacing w:after="0" w:line="23" w:lineRule="atLeast"/>
              <w:jc w:val="center"/>
              <w:rPr>
                <w:rFonts w:asciiTheme="minorHAnsi" w:hAnsiTheme="minorHAnsi"/>
                <w:sz w:val="18"/>
                <w:szCs w:val="18"/>
              </w:rPr>
            </w:pPr>
            <w:r w:rsidRPr="00A11234">
              <w:rPr>
                <w:rFonts w:asciiTheme="minorHAnsi" w:hAnsiTheme="minorHAnsi"/>
                <w:sz w:val="18"/>
                <w:szCs w:val="18"/>
              </w:rPr>
              <w:t>Tak/nie (niespełnienie kryterium oznacza odrzucenie wniosku)</w:t>
            </w:r>
          </w:p>
        </w:tc>
      </w:tr>
      <w:tr w:rsidR="003D32C3" w:rsidRPr="00515FAE" w:rsidTr="00515FAE">
        <w:tc>
          <w:tcPr>
            <w:tcW w:w="14633" w:type="dxa"/>
            <w:gridSpan w:val="6"/>
            <w:shd w:val="clear" w:color="auto" w:fill="8DB3E2"/>
          </w:tcPr>
          <w:p w:rsidR="003D32C3" w:rsidRPr="00A11234" w:rsidRDefault="003D32C3" w:rsidP="00515FAE">
            <w:pPr>
              <w:spacing w:after="0" w:line="23" w:lineRule="atLeast"/>
              <w:jc w:val="center"/>
              <w:rPr>
                <w:rFonts w:asciiTheme="minorHAnsi" w:hAnsiTheme="minorHAnsi"/>
                <w:b/>
                <w:sz w:val="18"/>
                <w:szCs w:val="18"/>
              </w:rPr>
            </w:pPr>
            <w:r w:rsidRPr="00A11234">
              <w:rPr>
                <w:rFonts w:asciiTheme="minorHAnsi" w:hAnsiTheme="minorHAnsi"/>
                <w:b/>
                <w:sz w:val="18"/>
                <w:szCs w:val="18"/>
              </w:rPr>
              <w:t>C.2 Kryteria merytoryczne szczegółowe – punktowe</w:t>
            </w:r>
          </w:p>
        </w:tc>
      </w:tr>
      <w:tr w:rsidR="003D32C3" w:rsidRPr="00A11234" w:rsidTr="00515FAE">
        <w:trPr>
          <w:trHeight w:val="1113"/>
        </w:trPr>
        <w:tc>
          <w:tcPr>
            <w:tcW w:w="12010" w:type="dxa"/>
            <w:gridSpan w:val="4"/>
            <w:shd w:val="clear" w:color="auto" w:fill="C6D9F1"/>
          </w:tcPr>
          <w:p w:rsidR="003D32C3" w:rsidRPr="00A11234" w:rsidRDefault="003D32C3" w:rsidP="00515FAE">
            <w:pPr>
              <w:spacing w:after="0" w:line="23" w:lineRule="atLeast"/>
              <w:jc w:val="center"/>
              <w:rPr>
                <w:rFonts w:asciiTheme="minorHAnsi" w:hAnsiTheme="minorHAnsi"/>
                <w:sz w:val="18"/>
                <w:szCs w:val="18"/>
              </w:rPr>
            </w:pPr>
          </w:p>
          <w:p w:rsidR="003D32C3" w:rsidRPr="00A11234" w:rsidRDefault="003D32C3" w:rsidP="00515FAE">
            <w:pPr>
              <w:spacing w:after="0" w:line="23" w:lineRule="atLeast"/>
              <w:jc w:val="center"/>
              <w:rPr>
                <w:rFonts w:asciiTheme="minorHAnsi" w:hAnsiTheme="minorHAnsi"/>
                <w:sz w:val="18"/>
                <w:szCs w:val="18"/>
              </w:rPr>
            </w:pPr>
          </w:p>
          <w:p w:rsidR="003D32C3" w:rsidRPr="00A11234" w:rsidRDefault="003D32C3" w:rsidP="00515FAE">
            <w:pPr>
              <w:spacing w:after="0" w:line="23" w:lineRule="atLeast"/>
              <w:jc w:val="center"/>
              <w:rPr>
                <w:rFonts w:asciiTheme="minorHAnsi" w:hAnsiTheme="minorHAnsi"/>
                <w:sz w:val="18"/>
                <w:szCs w:val="18"/>
              </w:rPr>
            </w:pPr>
          </w:p>
          <w:p w:rsidR="003D32C3" w:rsidRPr="00A11234" w:rsidRDefault="003D32C3" w:rsidP="00515FAE">
            <w:pPr>
              <w:spacing w:after="0" w:line="23" w:lineRule="atLeast"/>
              <w:jc w:val="center"/>
              <w:rPr>
                <w:rFonts w:asciiTheme="minorHAnsi" w:hAnsiTheme="minorHAnsi"/>
                <w:sz w:val="18"/>
                <w:szCs w:val="18"/>
              </w:rPr>
            </w:pPr>
          </w:p>
        </w:tc>
        <w:tc>
          <w:tcPr>
            <w:tcW w:w="1266" w:type="dxa"/>
            <w:shd w:val="clear" w:color="auto" w:fill="C6D9F1"/>
            <w:vAlign w:val="center"/>
          </w:tcPr>
          <w:p w:rsidR="003D32C3" w:rsidRPr="00A11234" w:rsidRDefault="003D32C3" w:rsidP="00515FAE">
            <w:pPr>
              <w:spacing w:after="0" w:line="23" w:lineRule="atLeast"/>
              <w:jc w:val="center"/>
              <w:rPr>
                <w:rFonts w:asciiTheme="minorHAnsi" w:hAnsiTheme="minorHAnsi"/>
                <w:b/>
                <w:sz w:val="18"/>
                <w:szCs w:val="18"/>
              </w:rPr>
            </w:pPr>
            <w:r w:rsidRPr="00A11234">
              <w:rPr>
                <w:rFonts w:asciiTheme="minorHAnsi" w:hAnsiTheme="minorHAnsi"/>
                <w:b/>
                <w:sz w:val="18"/>
                <w:szCs w:val="18"/>
              </w:rPr>
              <w:t>liczba punktów możliwa do uzyskania</w:t>
            </w:r>
          </w:p>
        </w:tc>
        <w:tc>
          <w:tcPr>
            <w:tcW w:w="1357" w:type="dxa"/>
            <w:shd w:val="clear" w:color="auto" w:fill="C6D9F1"/>
            <w:vAlign w:val="center"/>
          </w:tcPr>
          <w:p w:rsidR="003D32C3" w:rsidRPr="00A11234" w:rsidRDefault="003D32C3" w:rsidP="00515FAE">
            <w:pPr>
              <w:spacing w:after="0" w:line="23" w:lineRule="atLeast"/>
              <w:jc w:val="center"/>
              <w:rPr>
                <w:rFonts w:asciiTheme="minorHAnsi" w:hAnsiTheme="minorHAnsi"/>
                <w:b/>
                <w:sz w:val="18"/>
                <w:szCs w:val="18"/>
              </w:rPr>
            </w:pPr>
            <w:r w:rsidRPr="00A11234">
              <w:rPr>
                <w:rFonts w:asciiTheme="minorHAnsi" w:hAnsiTheme="minorHAnsi"/>
                <w:b/>
                <w:sz w:val="18"/>
                <w:szCs w:val="18"/>
              </w:rPr>
              <w:t>minimalna liczba punktów niezbędna do spełnienia kryterium</w:t>
            </w:r>
          </w:p>
        </w:tc>
      </w:tr>
      <w:tr w:rsidR="003D32C3" w:rsidRPr="00A11234" w:rsidTr="007F50DC">
        <w:trPr>
          <w:gridBefore w:val="1"/>
          <w:wBefore w:w="34" w:type="dxa"/>
          <w:trHeight w:val="94"/>
        </w:trPr>
        <w:tc>
          <w:tcPr>
            <w:tcW w:w="817" w:type="dxa"/>
            <w:vMerge w:val="restart"/>
            <w:vAlign w:val="center"/>
          </w:tcPr>
          <w:p w:rsidR="003D32C3" w:rsidRPr="00A11234" w:rsidRDefault="003D32C3" w:rsidP="00515FAE">
            <w:pPr>
              <w:spacing w:after="0" w:line="23" w:lineRule="atLeast"/>
              <w:jc w:val="center"/>
              <w:rPr>
                <w:rFonts w:asciiTheme="minorHAnsi" w:hAnsiTheme="minorHAnsi"/>
                <w:sz w:val="18"/>
                <w:szCs w:val="18"/>
              </w:rPr>
            </w:pPr>
            <w:r w:rsidRPr="00A11234">
              <w:rPr>
                <w:rFonts w:asciiTheme="minorHAnsi" w:hAnsiTheme="minorHAnsi"/>
                <w:sz w:val="18"/>
                <w:szCs w:val="18"/>
              </w:rPr>
              <w:t>C.2.1</w:t>
            </w:r>
          </w:p>
        </w:tc>
        <w:tc>
          <w:tcPr>
            <w:tcW w:w="2268" w:type="dxa"/>
            <w:vMerge w:val="restart"/>
            <w:tcBorders>
              <w:top w:val="nil"/>
            </w:tcBorders>
            <w:vAlign w:val="center"/>
          </w:tcPr>
          <w:p w:rsidR="003D32C3" w:rsidRPr="00A11234" w:rsidRDefault="003D32C3" w:rsidP="00515FAE">
            <w:pPr>
              <w:spacing w:after="1" w:line="240" w:lineRule="auto"/>
              <w:ind w:left="79" w:right="151" w:firstLine="7"/>
              <w:jc w:val="center"/>
              <w:rPr>
                <w:rFonts w:asciiTheme="minorHAnsi" w:hAnsiTheme="minorHAnsi"/>
                <w:sz w:val="18"/>
                <w:szCs w:val="18"/>
              </w:rPr>
            </w:pPr>
            <w:r w:rsidRPr="00A11234">
              <w:rPr>
                <w:rFonts w:asciiTheme="minorHAnsi" w:hAnsiTheme="minorHAnsi"/>
                <w:sz w:val="18"/>
                <w:szCs w:val="18"/>
              </w:rPr>
              <w:t>Doświadczenie w zarządzaniu  i realizacji projektów o podobnym zakresie oraz potencjał organizacyjny</w:t>
            </w:r>
          </w:p>
          <w:p w:rsidR="003D32C3" w:rsidRPr="00A11234" w:rsidRDefault="003D32C3" w:rsidP="00515FAE">
            <w:pPr>
              <w:spacing w:after="0" w:line="23" w:lineRule="atLeast"/>
              <w:jc w:val="center"/>
              <w:rPr>
                <w:rFonts w:asciiTheme="minorHAnsi" w:hAnsiTheme="minorHAnsi"/>
                <w:sz w:val="18"/>
                <w:szCs w:val="18"/>
              </w:rPr>
            </w:pPr>
            <w:r w:rsidRPr="00A11234">
              <w:rPr>
                <w:rFonts w:asciiTheme="minorHAnsi" w:hAnsiTheme="minorHAnsi"/>
                <w:sz w:val="18"/>
                <w:szCs w:val="18"/>
              </w:rPr>
              <w:t>i techniczny</w:t>
            </w:r>
          </w:p>
        </w:tc>
        <w:tc>
          <w:tcPr>
            <w:tcW w:w="8891" w:type="dxa"/>
            <w:vAlign w:val="center"/>
          </w:tcPr>
          <w:p w:rsidR="003D32C3" w:rsidRPr="00A11234" w:rsidRDefault="003D32C3" w:rsidP="00515FAE">
            <w:pPr>
              <w:spacing w:after="0" w:line="240" w:lineRule="auto"/>
              <w:rPr>
                <w:rFonts w:asciiTheme="minorHAnsi" w:hAnsiTheme="minorHAnsi"/>
                <w:sz w:val="18"/>
                <w:szCs w:val="18"/>
              </w:rPr>
            </w:pPr>
            <w:r w:rsidRPr="00A11234">
              <w:rPr>
                <w:rFonts w:asciiTheme="minorHAnsi" w:hAnsiTheme="minorHAnsi"/>
                <w:sz w:val="18"/>
                <w:szCs w:val="18"/>
              </w:rPr>
              <w:t xml:space="preserve">Wnioskodawca lub partner posiada doświadczenie w udzielaniu i rozliczaniu pomocy publicznej/ pomocy de minimis przedsiębiorcom: </w:t>
            </w:r>
          </w:p>
          <w:p w:rsidR="003D32C3" w:rsidRPr="00A11234" w:rsidRDefault="003D32C3" w:rsidP="00515FAE">
            <w:pPr>
              <w:spacing w:after="0" w:line="240" w:lineRule="auto"/>
              <w:rPr>
                <w:rFonts w:asciiTheme="minorHAnsi" w:hAnsiTheme="minorHAnsi"/>
                <w:sz w:val="18"/>
                <w:szCs w:val="18"/>
              </w:rPr>
            </w:pPr>
            <w:r w:rsidRPr="00A11234">
              <w:rPr>
                <w:rFonts w:asciiTheme="minorHAnsi" w:hAnsiTheme="minorHAnsi"/>
                <w:sz w:val="18"/>
                <w:szCs w:val="18"/>
              </w:rPr>
              <w:t>50 –  100 przedsiębiorców - 1 pkt.</w:t>
            </w:r>
          </w:p>
          <w:p w:rsidR="003D32C3" w:rsidRPr="00A11234" w:rsidRDefault="003D32C3" w:rsidP="00515FAE">
            <w:pPr>
              <w:spacing w:after="0" w:line="240" w:lineRule="auto"/>
              <w:rPr>
                <w:rFonts w:asciiTheme="minorHAnsi" w:hAnsiTheme="minorHAnsi"/>
                <w:sz w:val="18"/>
                <w:szCs w:val="18"/>
              </w:rPr>
            </w:pPr>
            <w:r w:rsidRPr="00A11234">
              <w:rPr>
                <w:rFonts w:asciiTheme="minorHAnsi" w:hAnsiTheme="minorHAnsi"/>
                <w:sz w:val="18"/>
                <w:szCs w:val="18"/>
              </w:rPr>
              <w:t>101 – 200 przedsiębiorców - 2 pkt.</w:t>
            </w:r>
          </w:p>
          <w:p w:rsidR="003D32C3" w:rsidRPr="00A11234" w:rsidRDefault="003D32C3" w:rsidP="00515FAE">
            <w:pPr>
              <w:spacing w:after="0" w:line="240" w:lineRule="auto"/>
              <w:rPr>
                <w:rFonts w:asciiTheme="minorHAnsi" w:hAnsiTheme="minorHAnsi"/>
                <w:sz w:val="18"/>
                <w:szCs w:val="18"/>
              </w:rPr>
            </w:pPr>
            <w:r w:rsidRPr="00A11234">
              <w:rPr>
                <w:rFonts w:asciiTheme="minorHAnsi" w:hAnsiTheme="minorHAnsi"/>
                <w:sz w:val="18"/>
                <w:szCs w:val="18"/>
              </w:rPr>
              <w:t>201 i więcej przedsiębiorców - 3 pkt.</w:t>
            </w:r>
          </w:p>
          <w:p w:rsidR="003D32C3" w:rsidRPr="00A11234" w:rsidRDefault="003D32C3" w:rsidP="00515FAE">
            <w:pPr>
              <w:spacing w:after="0" w:line="240" w:lineRule="auto"/>
              <w:rPr>
                <w:rFonts w:asciiTheme="minorHAnsi" w:hAnsiTheme="minorHAnsi"/>
                <w:sz w:val="18"/>
                <w:szCs w:val="18"/>
              </w:rPr>
            </w:pPr>
          </w:p>
          <w:p w:rsidR="003D32C3" w:rsidRPr="00A11234" w:rsidRDefault="003D32C3" w:rsidP="00515FAE">
            <w:pPr>
              <w:spacing w:after="0" w:line="23" w:lineRule="atLeast"/>
              <w:jc w:val="both"/>
              <w:rPr>
                <w:rFonts w:asciiTheme="minorHAnsi" w:hAnsiTheme="minorHAnsi"/>
                <w:sz w:val="18"/>
                <w:szCs w:val="18"/>
              </w:rPr>
            </w:pPr>
            <w:r w:rsidRPr="00A11234">
              <w:rPr>
                <w:rFonts w:asciiTheme="minorHAnsi" w:hAnsiTheme="minorHAnsi"/>
                <w:sz w:val="18"/>
                <w:szCs w:val="18"/>
              </w:rPr>
              <w:t>Punkty otrzymają tylko Ci wnioskodawcy lub partnerzy, którzy wskażą i opiszą działania, w wyniku których udzielali przedmiotowej pomocy przedsiębiorcom, np. realizowane projekty unijne. Należy również podać łączną kwotę udzielonej pomocy publicznej/pomocy de minimis przedsiębiorcom w latach 2008-2017.</w:t>
            </w:r>
          </w:p>
        </w:tc>
        <w:tc>
          <w:tcPr>
            <w:tcW w:w="1266" w:type="dxa"/>
            <w:vAlign w:val="center"/>
          </w:tcPr>
          <w:p w:rsidR="003D32C3" w:rsidRPr="00A11234" w:rsidRDefault="003D32C3" w:rsidP="00515FAE">
            <w:pPr>
              <w:spacing w:after="0" w:line="23" w:lineRule="atLeast"/>
              <w:jc w:val="center"/>
              <w:rPr>
                <w:rFonts w:asciiTheme="minorHAnsi" w:hAnsiTheme="minorHAnsi"/>
                <w:sz w:val="18"/>
                <w:szCs w:val="18"/>
              </w:rPr>
            </w:pPr>
            <w:r w:rsidRPr="00A11234">
              <w:rPr>
                <w:rFonts w:asciiTheme="minorHAnsi" w:hAnsiTheme="minorHAnsi"/>
                <w:sz w:val="18"/>
                <w:szCs w:val="18"/>
              </w:rPr>
              <w:t xml:space="preserve">0 – 3 według oceny  </w:t>
            </w:r>
          </w:p>
        </w:tc>
        <w:tc>
          <w:tcPr>
            <w:tcW w:w="1357" w:type="dxa"/>
            <w:vMerge w:val="restart"/>
            <w:vAlign w:val="center"/>
          </w:tcPr>
          <w:p w:rsidR="006C0FCD" w:rsidRPr="006C0FCD" w:rsidRDefault="006C0FCD" w:rsidP="006C0FCD">
            <w:pPr>
              <w:spacing w:after="0" w:line="23" w:lineRule="atLeast"/>
              <w:jc w:val="center"/>
              <w:rPr>
                <w:rFonts w:asciiTheme="minorHAnsi" w:hAnsiTheme="minorHAnsi"/>
                <w:sz w:val="18"/>
                <w:szCs w:val="18"/>
              </w:rPr>
            </w:pPr>
            <w:r w:rsidRPr="006C0FCD">
              <w:rPr>
                <w:rFonts w:asciiTheme="minorHAnsi" w:hAnsiTheme="minorHAnsi"/>
                <w:sz w:val="18"/>
                <w:szCs w:val="18"/>
              </w:rPr>
              <w:t>Suma ocen podkryteriów</w:t>
            </w:r>
          </w:p>
          <w:p w:rsidR="003D32C3" w:rsidRPr="00A11234" w:rsidRDefault="006C0FCD" w:rsidP="006C0FCD">
            <w:pPr>
              <w:spacing w:after="0" w:line="23" w:lineRule="atLeast"/>
              <w:jc w:val="center"/>
              <w:rPr>
                <w:rFonts w:asciiTheme="minorHAnsi" w:hAnsiTheme="minorHAnsi"/>
                <w:sz w:val="18"/>
                <w:szCs w:val="18"/>
              </w:rPr>
            </w:pPr>
            <w:r>
              <w:rPr>
                <w:rFonts w:asciiTheme="minorHAnsi" w:hAnsiTheme="minorHAnsi"/>
                <w:sz w:val="18"/>
                <w:szCs w:val="18"/>
              </w:rPr>
              <w:t>min.6 pkt.</w:t>
            </w:r>
          </w:p>
        </w:tc>
      </w:tr>
      <w:tr w:rsidR="003D32C3" w:rsidRPr="00A11234" w:rsidTr="00515FAE">
        <w:trPr>
          <w:gridBefore w:val="1"/>
          <w:wBefore w:w="34" w:type="dxa"/>
          <w:trHeight w:val="91"/>
        </w:trPr>
        <w:tc>
          <w:tcPr>
            <w:tcW w:w="817" w:type="dxa"/>
            <w:vMerge/>
            <w:vAlign w:val="center"/>
          </w:tcPr>
          <w:p w:rsidR="003D32C3" w:rsidRPr="00A11234" w:rsidRDefault="003D32C3" w:rsidP="00515FAE">
            <w:pPr>
              <w:spacing w:after="0" w:line="23" w:lineRule="atLeast"/>
              <w:jc w:val="center"/>
              <w:rPr>
                <w:rFonts w:asciiTheme="minorHAnsi" w:hAnsiTheme="minorHAnsi"/>
                <w:sz w:val="18"/>
                <w:szCs w:val="18"/>
              </w:rPr>
            </w:pPr>
          </w:p>
        </w:tc>
        <w:tc>
          <w:tcPr>
            <w:tcW w:w="2268" w:type="dxa"/>
            <w:vMerge/>
            <w:vAlign w:val="center"/>
          </w:tcPr>
          <w:p w:rsidR="003D32C3" w:rsidRPr="00A11234" w:rsidRDefault="003D32C3" w:rsidP="00515FAE">
            <w:pPr>
              <w:spacing w:after="0" w:line="23" w:lineRule="atLeast"/>
              <w:jc w:val="center"/>
              <w:rPr>
                <w:rFonts w:asciiTheme="minorHAnsi" w:hAnsiTheme="minorHAnsi"/>
                <w:sz w:val="18"/>
                <w:szCs w:val="18"/>
              </w:rPr>
            </w:pPr>
          </w:p>
        </w:tc>
        <w:tc>
          <w:tcPr>
            <w:tcW w:w="8891" w:type="dxa"/>
            <w:vAlign w:val="center"/>
          </w:tcPr>
          <w:p w:rsidR="003D32C3" w:rsidRPr="00A11234" w:rsidRDefault="003D32C3" w:rsidP="00515FAE">
            <w:pPr>
              <w:spacing w:after="0" w:line="240" w:lineRule="auto"/>
              <w:rPr>
                <w:rFonts w:asciiTheme="minorHAnsi" w:hAnsiTheme="minorHAnsi"/>
                <w:sz w:val="18"/>
                <w:szCs w:val="18"/>
              </w:rPr>
            </w:pPr>
            <w:r w:rsidRPr="00A11234">
              <w:rPr>
                <w:rFonts w:asciiTheme="minorHAnsi" w:hAnsiTheme="minorHAnsi"/>
                <w:sz w:val="18"/>
                <w:szCs w:val="18"/>
              </w:rPr>
              <w:t xml:space="preserve">Wartość udzielonej pomocy publicznej/ pomocy de minimis przedsiębiorcom: </w:t>
            </w:r>
          </w:p>
          <w:p w:rsidR="003D32C3" w:rsidRPr="00A11234" w:rsidRDefault="003D32C3" w:rsidP="00515FAE">
            <w:pPr>
              <w:spacing w:after="0" w:line="240" w:lineRule="auto"/>
              <w:rPr>
                <w:rFonts w:asciiTheme="minorHAnsi" w:hAnsiTheme="minorHAnsi"/>
                <w:sz w:val="18"/>
                <w:szCs w:val="18"/>
              </w:rPr>
            </w:pPr>
            <w:r w:rsidRPr="00A11234">
              <w:rPr>
                <w:rFonts w:asciiTheme="minorHAnsi" w:hAnsiTheme="minorHAnsi"/>
                <w:sz w:val="18"/>
                <w:szCs w:val="18"/>
              </w:rPr>
              <w:t>50  –  74 mln zł - 1 pkt.</w:t>
            </w:r>
          </w:p>
          <w:p w:rsidR="003D32C3" w:rsidRPr="00A11234" w:rsidRDefault="003D32C3" w:rsidP="00515FAE">
            <w:pPr>
              <w:spacing w:after="0" w:line="240" w:lineRule="auto"/>
              <w:rPr>
                <w:rFonts w:asciiTheme="minorHAnsi" w:hAnsiTheme="minorHAnsi"/>
                <w:sz w:val="18"/>
                <w:szCs w:val="18"/>
              </w:rPr>
            </w:pPr>
            <w:r w:rsidRPr="00A11234">
              <w:rPr>
                <w:rFonts w:asciiTheme="minorHAnsi" w:hAnsiTheme="minorHAnsi"/>
                <w:sz w:val="18"/>
                <w:szCs w:val="18"/>
              </w:rPr>
              <w:t>75 – 100 mln zł - 2 pkt.</w:t>
            </w:r>
          </w:p>
          <w:p w:rsidR="003D32C3" w:rsidRPr="00A11234" w:rsidRDefault="003D32C3" w:rsidP="00515FAE">
            <w:pPr>
              <w:spacing w:after="0" w:line="240" w:lineRule="auto"/>
              <w:rPr>
                <w:rFonts w:asciiTheme="minorHAnsi" w:hAnsiTheme="minorHAnsi"/>
                <w:sz w:val="18"/>
                <w:szCs w:val="18"/>
              </w:rPr>
            </w:pPr>
            <w:r w:rsidRPr="00A11234">
              <w:rPr>
                <w:rFonts w:asciiTheme="minorHAnsi" w:hAnsiTheme="minorHAnsi"/>
                <w:sz w:val="18"/>
                <w:szCs w:val="18"/>
              </w:rPr>
              <w:t>101 mln zł i więcej - 3 pkt.</w:t>
            </w:r>
          </w:p>
          <w:p w:rsidR="003D32C3" w:rsidRPr="00A11234" w:rsidRDefault="003D32C3" w:rsidP="00515FAE">
            <w:pPr>
              <w:spacing w:after="0" w:line="240" w:lineRule="auto"/>
              <w:rPr>
                <w:rFonts w:asciiTheme="minorHAnsi" w:hAnsiTheme="minorHAnsi"/>
                <w:sz w:val="18"/>
                <w:szCs w:val="18"/>
              </w:rPr>
            </w:pPr>
          </w:p>
          <w:p w:rsidR="003D32C3" w:rsidRPr="00A11234" w:rsidRDefault="003D32C3" w:rsidP="00515FAE">
            <w:pPr>
              <w:spacing w:after="0" w:line="23" w:lineRule="atLeast"/>
              <w:jc w:val="both"/>
              <w:rPr>
                <w:rFonts w:asciiTheme="minorHAnsi" w:hAnsiTheme="minorHAnsi"/>
                <w:sz w:val="18"/>
                <w:szCs w:val="18"/>
              </w:rPr>
            </w:pPr>
            <w:r w:rsidRPr="00A11234">
              <w:rPr>
                <w:rFonts w:asciiTheme="minorHAnsi" w:hAnsiTheme="minorHAnsi"/>
                <w:sz w:val="18"/>
                <w:szCs w:val="18"/>
              </w:rPr>
              <w:t>Punkty otrzymają tylko Ci wnioskodawcy lub partnerzy, którzy wskażą i opiszą działania, w wyniku których udzielali przedmiotowej pomocy przedsiębiorcom w latach 2008-2017.</w:t>
            </w:r>
          </w:p>
          <w:p w:rsidR="003D32C3" w:rsidRPr="00A11234" w:rsidRDefault="003D32C3" w:rsidP="00515FAE">
            <w:pPr>
              <w:spacing w:after="0" w:line="23" w:lineRule="atLeast"/>
              <w:jc w:val="both"/>
              <w:rPr>
                <w:rFonts w:asciiTheme="minorHAnsi" w:hAnsiTheme="minorHAnsi"/>
                <w:sz w:val="18"/>
                <w:szCs w:val="18"/>
              </w:rPr>
            </w:pPr>
          </w:p>
          <w:p w:rsidR="003D32C3" w:rsidRPr="00A11234" w:rsidRDefault="003D32C3" w:rsidP="00515FAE">
            <w:pPr>
              <w:spacing w:after="0" w:line="23" w:lineRule="atLeast"/>
              <w:jc w:val="both"/>
              <w:rPr>
                <w:rFonts w:asciiTheme="minorHAnsi" w:hAnsiTheme="minorHAnsi"/>
                <w:sz w:val="18"/>
                <w:szCs w:val="18"/>
              </w:rPr>
            </w:pPr>
            <w:r w:rsidRPr="00A11234">
              <w:rPr>
                <w:rFonts w:asciiTheme="minorHAnsi" w:hAnsiTheme="minorHAnsi"/>
                <w:sz w:val="18"/>
                <w:szCs w:val="18"/>
              </w:rPr>
              <w:t>Możliwa jednokrotna poprawa  projektu w zakresie spełnienia kryterium</w:t>
            </w:r>
          </w:p>
        </w:tc>
        <w:tc>
          <w:tcPr>
            <w:tcW w:w="1266" w:type="dxa"/>
            <w:vAlign w:val="center"/>
          </w:tcPr>
          <w:p w:rsidR="003D32C3" w:rsidRPr="00A11234" w:rsidRDefault="003D32C3" w:rsidP="00515FAE">
            <w:pPr>
              <w:spacing w:after="0" w:line="23" w:lineRule="atLeast"/>
              <w:jc w:val="center"/>
              <w:rPr>
                <w:rFonts w:asciiTheme="minorHAnsi" w:hAnsiTheme="minorHAnsi"/>
                <w:sz w:val="18"/>
                <w:szCs w:val="18"/>
              </w:rPr>
            </w:pPr>
            <w:r w:rsidRPr="00A11234">
              <w:rPr>
                <w:rFonts w:asciiTheme="minorHAnsi" w:hAnsiTheme="minorHAnsi"/>
                <w:sz w:val="18"/>
                <w:szCs w:val="18"/>
              </w:rPr>
              <w:t xml:space="preserve">0 – 3 według oceny  </w:t>
            </w:r>
          </w:p>
        </w:tc>
        <w:tc>
          <w:tcPr>
            <w:tcW w:w="1357" w:type="dxa"/>
            <w:vMerge/>
            <w:vAlign w:val="center"/>
          </w:tcPr>
          <w:p w:rsidR="003D32C3" w:rsidRPr="00A11234" w:rsidRDefault="003D32C3" w:rsidP="00515FAE">
            <w:pPr>
              <w:spacing w:after="0" w:line="23" w:lineRule="atLeast"/>
              <w:jc w:val="center"/>
              <w:rPr>
                <w:rFonts w:asciiTheme="minorHAnsi" w:hAnsiTheme="minorHAnsi"/>
                <w:sz w:val="18"/>
                <w:szCs w:val="18"/>
              </w:rPr>
            </w:pPr>
          </w:p>
        </w:tc>
      </w:tr>
      <w:tr w:rsidR="003D32C3" w:rsidRPr="00A11234" w:rsidTr="00515FAE">
        <w:trPr>
          <w:gridBefore w:val="1"/>
          <w:wBefore w:w="34" w:type="dxa"/>
          <w:trHeight w:val="91"/>
        </w:trPr>
        <w:tc>
          <w:tcPr>
            <w:tcW w:w="817" w:type="dxa"/>
            <w:vMerge/>
            <w:vAlign w:val="center"/>
          </w:tcPr>
          <w:p w:rsidR="003D32C3" w:rsidRPr="00A11234" w:rsidRDefault="003D32C3" w:rsidP="00515FAE">
            <w:pPr>
              <w:spacing w:after="0" w:line="23" w:lineRule="atLeast"/>
              <w:jc w:val="center"/>
              <w:rPr>
                <w:rFonts w:asciiTheme="minorHAnsi" w:hAnsiTheme="minorHAnsi"/>
                <w:sz w:val="18"/>
                <w:szCs w:val="18"/>
              </w:rPr>
            </w:pPr>
          </w:p>
        </w:tc>
        <w:tc>
          <w:tcPr>
            <w:tcW w:w="2268" w:type="dxa"/>
            <w:vMerge/>
            <w:vAlign w:val="center"/>
          </w:tcPr>
          <w:p w:rsidR="003D32C3" w:rsidRPr="00A11234" w:rsidRDefault="003D32C3" w:rsidP="00515FAE">
            <w:pPr>
              <w:spacing w:after="0" w:line="23" w:lineRule="atLeast"/>
              <w:jc w:val="center"/>
              <w:rPr>
                <w:rFonts w:asciiTheme="minorHAnsi" w:hAnsiTheme="minorHAnsi"/>
                <w:sz w:val="18"/>
                <w:szCs w:val="18"/>
              </w:rPr>
            </w:pPr>
          </w:p>
        </w:tc>
        <w:tc>
          <w:tcPr>
            <w:tcW w:w="8891" w:type="dxa"/>
          </w:tcPr>
          <w:p w:rsidR="003D32C3" w:rsidRPr="00A11234" w:rsidRDefault="003D32C3" w:rsidP="00515FAE">
            <w:pPr>
              <w:spacing w:after="0" w:line="259" w:lineRule="auto"/>
              <w:rPr>
                <w:rFonts w:asciiTheme="minorHAnsi" w:hAnsiTheme="minorHAnsi"/>
                <w:sz w:val="18"/>
                <w:szCs w:val="18"/>
              </w:rPr>
            </w:pPr>
            <w:r w:rsidRPr="00A11234">
              <w:rPr>
                <w:rFonts w:asciiTheme="minorHAnsi" w:hAnsiTheme="minorHAnsi"/>
                <w:sz w:val="18"/>
                <w:szCs w:val="18"/>
              </w:rPr>
              <w:t xml:space="preserve"> Wnioskodawca/partner posiada na terenie województwa kujawsko</w:t>
            </w:r>
            <w:r w:rsidRPr="00A11234">
              <w:rPr>
                <w:rFonts w:asciiTheme="minorHAnsi" w:hAnsiTheme="minorHAnsi"/>
                <w:sz w:val="18"/>
                <w:szCs w:val="18"/>
              </w:rPr>
              <w:noBreakHyphen/>
              <w:t xml:space="preserve">pomorskiego potencjał kadrowy uwiarygodniający doświadczenie w zarządzaniu i realizacji projektów o podobnym zakresie (w przeliczeniu na pełne </w:t>
            </w:r>
            <w:r w:rsidRPr="00A11234">
              <w:rPr>
                <w:rFonts w:asciiTheme="minorHAnsi" w:hAnsiTheme="minorHAnsi"/>
                <w:sz w:val="18"/>
                <w:szCs w:val="18"/>
              </w:rPr>
              <w:lastRenderedPageBreak/>
              <w:t xml:space="preserve">etaty): </w:t>
            </w:r>
          </w:p>
          <w:p w:rsidR="003D32C3" w:rsidRPr="00A11234" w:rsidRDefault="003D32C3" w:rsidP="00515FAE">
            <w:pPr>
              <w:spacing w:after="0" w:line="259" w:lineRule="auto"/>
              <w:rPr>
                <w:rFonts w:asciiTheme="minorHAnsi" w:hAnsiTheme="minorHAnsi"/>
                <w:sz w:val="18"/>
                <w:szCs w:val="18"/>
              </w:rPr>
            </w:pPr>
            <w:r w:rsidRPr="00A11234">
              <w:rPr>
                <w:rFonts w:asciiTheme="minorHAnsi" w:hAnsiTheme="minorHAnsi"/>
                <w:sz w:val="18"/>
                <w:szCs w:val="18"/>
              </w:rPr>
              <w:t xml:space="preserve">3 – 5 etatów - 1 pkt; </w:t>
            </w:r>
          </w:p>
          <w:p w:rsidR="003D32C3" w:rsidRPr="00A11234" w:rsidRDefault="003D32C3" w:rsidP="00515FAE">
            <w:pPr>
              <w:spacing w:after="0" w:line="259" w:lineRule="auto"/>
              <w:rPr>
                <w:rFonts w:asciiTheme="minorHAnsi" w:hAnsiTheme="minorHAnsi"/>
                <w:sz w:val="18"/>
                <w:szCs w:val="18"/>
              </w:rPr>
            </w:pPr>
            <w:r w:rsidRPr="00A11234">
              <w:rPr>
                <w:rFonts w:asciiTheme="minorHAnsi" w:hAnsiTheme="minorHAnsi"/>
                <w:sz w:val="18"/>
                <w:szCs w:val="18"/>
              </w:rPr>
              <w:t xml:space="preserve">6 –10 etatów - 2 pkt.; </w:t>
            </w:r>
          </w:p>
          <w:p w:rsidR="003D32C3" w:rsidRPr="00A11234" w:rsidRDefault="003D32C3" w:rsidP="00515FAE">
            <w:pPr>
              <w:spacing w:after="0" w:line="259" w:lineRule="auto"/>
              <w:rPr>
                <w:rFonts w:asciiTheme="minorHAnsi" w:hAnsiTheme="minorHAnsi"/>
                <w:sz w:val="18"/>
                <w:szCs w:val="18"/>
              </w:rPr>
            </w:pPr>
            <w:r w:rsidRPr="00A11234">
              <w:rPr>
                <w:rFonts w:asciiTheme="minorHAnsi" w:hAnsiTheme="minorHAnsi"/>
                <w:sz w:val="18"/>
                <w:szCs w:val="18"/>
              </w:rPr>
              <w:t>10 i więcej etatów - 3 pkt.</w:t>
            </w:r>
          </w:p>
          <w:p w:rsidR="003D32C3" w:rsidRPr="00A11234" w:rsidRDefault="003D32C3" w:rsidP="00515FAE">
            <w:pPr>
              <w:spacing w:after="0" w:line="259" w:lineRule="auto"/>
              <w:rPr>
                <w:rFonts w:asciiTheme="minorHAnsi" w:hAnsiTheme="minorHAnsi"/>
                <w:sz w:val="18"/>
                <w:szCs w:val="18"/>
              </w:rPr>
            </w:pPr>
          </w:p>
          <w:p w:rsidR="003D32C3" w:rsidRPr="00A11234" w:rsidRDefault="003D32C3" w:rsidP="00515FAE">
            <w:pPr>
              <w:spacing w:after="0" w:line="23" w:lineRule="atLeast"/>
              <w:jc w:val="both"/>
              <w:rPr>
                <w:rFonts w:asciiTheme="minorHAnsi" w:hAnsiTheme="minorHAnsi"/>
                <w:sz w:val="18"/>
                <w:szCs w:val="18"/>
              </w:rPr>
            </w:pPr>
            <w:r w:rsidRPr="00A11234">
              <w:rPr>
                <w:rFonts w:asciiTheme="minorHAnsi" w:hAnsiTheme="minorHAnsi"/>
                <w:sz w:val="18"/>
                <w:szCs w:val="18"/>
              </w:rPr>
              <w:t>Ocenie podlega posiadanie doświadczenia w obsłudze  programów pomocowych pochodzących ze środków Unii Europejskiej dla MŚP na terenie województwa kujawsko-pomorskiego w tym doświadczenie w udzielaniu dofinansowania na internacjonalizację.</w:t>
            </w:r>
          </w:p>
          <w:p w:rsidR="003D32C3" w:rsidRPr="00A11234" w:rsidRDefault="003D32C3" w:rsidP="00515FAE">
            <w:pPr>
              <w:spacing w:after="0" w:line="23" w:lineRule="atLeast"/>
              <w:jc w:val="both"/>
              <w:rPr>
                <w:rFonts w:asciiTheme="minorHAnsi" w:hAnsiTheme="minorHAnsi"/>
                <w:sz w:val="18"/>
                <w:szCs w:val="18"/>
              </w:rPr>
            </w:pPr>
          </w:p>
          <w:p w:rsidR="003D32C3" w:rsidRPr="00A11234" w:rsidRDefault="003D32C3" w:rsidP="00515FAE">
            <w:pPr>
              <w:spacing w:after="0" w:line="23" w:lineRule="atLeast"/>
              <w:jc w:val="both"/>
              <w:rPr>
                <w:rFonts w:asciiTheme="minorHAnsi" w:hAnsiTheme="minorHAnsi"/>
                <w:sz w:val="18"/>
                <w:szCs w:val="18"/>
              </w:rPr>
            </w:pPr>
            <w:r w:rsidRPr="00A11234">
              <w:rPr>
                <w:rFonts w:asciiTheme="minorHAnsi" w:hAnsiTheme="minorHAnsi"/>
                <w:sz w:val="18"/>
                <w:szCs w:val="18"/>
              </w:rPr>
              <w:t>Możliwa jednokrotna poprawa  projektu w zakresie spełnienia kryterium</w:t>
            </w:r>
          </w:p>
        </w:tc>
        <w:tc>
          <w:tcPr>
            <w:tcW w:w="1266" w:type="dxa"/>
            <w:vAlign w:val="center"/>
          </w:tcPr>
          <w:p w:rsidR="003D32C3" w:rsidRPr="00A11234" w:rsidRDefault="003D32C3" w:rsidP="00515FAE">
            <w:pPr>
              <w:spacing w:after="0" w:line="23" w:lineRule="atLeast"/>
              <w:jc w:val="center"/>
              <w:rPr>
                <w:rFonts w:asciiTheme="minorHAnsi" w:hAnsiTheme="minorHAnsi"/>
                <w:sz w:val="18"/>
                <w:szCs w:val="18"/>
              </w:rPr>
            </w:pPr>
            <w:r w:rsidRPr="00A11234">
              <w:rPr>
                <w:rFonts w:asciiTheme="minorHAnsi" w:hAnsiTheme="minorHAnsi"/>
                <w:sz w:val="18"/>
                <w:szCs w:val="18"/>
              </w:rPr>
              <w:lastRenderedPageBreak/>
              <w:t xml:space="preserve">0 – 3 według oceny </w:t>
            </w:r>
          </w:p>
        </w:tc>
        <w:tc>
          <w:tcPr>
            <w:tcW w:w="1357" w:type="dxa"/>
            <w:vMerge/>
            <w:vAlign w:val="center"/>
          </w:tcPr>
          <w:p w:rsidR="003D32C3" w:rsidRPr="00A11234" w:rsidRDefault="003D32C3" w:rsidP="00515FAE">
            <w:pPr>
              <w:spacing w:after="0" w:line="23" w:lineRule="atLeast"/>
              <w:jc w:val="center"/>
              <w:rPr>
                <w:rFonts w:asciiTheme="minorHAnsi" w:hAnsiTheme="minorHAnsi"/>
                <w:sz w:val="18"/>
                <w:szCs w:val="18"/>
              </w:rPr>
            </w:pPr>
          </w:p>
        </w:tc>
      </w:tr>
      <w:tr w:rsidR="003D32C3" w:rsidRPr="00A11234" w:rsidTr="00515FAE">
        <w:trPr>
          <w:gridBefore w:val="1"/>
          <w:wBefore w:w="34" w:type="dxa"/>
          <w:trHeight w:val="91"/>
        </w:trPr>
        <w:tc>
          <w:tcPr>
            <w:tcW w:w="817" w:type="dxa"/>
            <w:vMerge/>
            <w:vAlign w:val="center"/>
          </w:tcPr>
          <w:p w:rsidR="003D32C3" w:rsidRPr="00A11234" w:rsidRDefault="003D32C3" w:rsidP="00515FAE">
            <w:pPr>
              <w:spacing w:after="0" w:line="23" w:lineRule="atLeast"/>
              <w:jc w:val="center"/>
              <w:rPr>
                <w:rFonts w:asciiTheme="minorHAnsi" w:hAnsiTheme="minorHAnsi"/>
                <w:sz w:val="18"/>
                <w:szCs w:val="18"/>
              </w:rPr>
            </w:pPr>
          </w:p>
        </w:tc>
        <w:tc>
          <w:tcPr>
            <w:tcW w:w="2268" w:type="dxa"/>
            <w:vMerge/>
            <w:vAlign w:val="center"/>
          </w:tcPr>
          <w:p w:rsidR="003D32C3" w:rsidRPr="00A11234" w:rsidRDefault="003D32C3" w:rsidP="00515FAE">
            <w:pPr>
              <w:spacing w:after="0" w:line="23" w:lineRule="atLeast"/>
              <w:jc w:val="center"/>
              <w:rPr>
                <w:rFonts w:asciiTheme="minorHAnsi" w:hAnsiTheme="minorHAnsi"/>
                <w:sz w:val="18"/>
                <w:szCs w:val="18"/>
              </w:rPr>
            </w:pPr>
          </w:p>
        </w:tc>
        <w:tc>
          <w:tcPr>
            <w:tcW w:w="8891" w:type="dxa"/>
            <w:vAlign w:val="center"/>
          </w:tcPr>
          <w:p w:rsidR="003D32C3" w:rsidRPr="00A11234" w:rsidRDefault="003D32C3" w:rsidP="00515FAE">
            <w:pPr>
              <w:spacing w:after="0" w:line="259" w:lineRule="auto"/>
              <w:rPr>
                <w:rFonts w:asciiTheme="minorHAnsi" w:hAnsiTheme="minorHAnsi"/>
                <w:sz w:val="18"/>
                <w:szCs w:val="18"/>
              </w:rPr>
            </w:pPr>
            <w:r w:rsidRPr="00A11234">
              <w:rPr>
                <w:rFonts w:asciiTheme="minorHAnsi" w:hAnsiTheme="minorHAnsi"/>
                <w:sz w:val="18"/>
                <w:szCs w:val="18"/>
              </w:rPr>
              <w:t>Wnioskodawca/partner zrealizował projekty w zakresie wspierania eksportu dotyczące wsparcia informacyjnego lub doradczego przedsiębiorców, w okresie ostatnich 3 lat w liczbie:</w:t>
            </w:r>
          </w:p>
          <w:p w:rsidR="003D32C3" w:rsidRPr="00A11234" w:rsidRDefault="003D32C3" w:rsidP="00515FAE">
            <w:pPr>
              <w:numPr>
                <w:ilvl w:val="0"/>
                <w:numId w:val="47"/>
              </w:numPr>
              <w:spacing w:after="0" w:line="259" w:lineRule="auto"/>
              <w:ind w:hanging="132"/>
              <w:rPr>
                <w:rFonts w:asciiTheme="minorHAnsi" w:hAnsiTheme="minorHAnsi"/>
                <w:sz w:val="18"/>
                <w:szCs w:val="18"/>
              </w:rPr>
            </w:pPr>
            <w:r w:rsidRPr="00A11234">
              <w:rPr>
                <w:rFonts w:asciiTheme="minorHAnsi" w:hAnsiTheme="minorHAnsi"/>
                <w:sz w:val="18"/>
                <w:szCs w:val="18"/>
              </w:rPr>
              <w:t xml:space="preserve">projekt – 1 pkt, </w:t>
            </w:r>
          </w:p>
          <w:p w:rsidR="003D32C3" w:rsidRPr="00A11234" w:rsidRDefault="003D32C3" w:rsidP="00515FAE">
            <w:pPr>
              <w:numPr>
                <w:ilvl w:val="0"/>
                <w:numId w:val="47"/>
              </w:numPr>
              <w:spacing w:after="0" w:line="259" w:lineRule="auto"/>
              <w:ind w:hanging="132"/>
              <w:rPr>
                <w:rFonts w:asciiTheme="minorHAnsi" w:hAnsiTheme="minorHAnsi"/>
                <w:sz w:val="18"/>
                <w:szCs w:val="18"/>
              </w:rPr>
            </w:pPr>
            <w:r w:rsidRPr="00A11234">
              <w:rPr>
                <w:rFonts w:asciiTheme="minorHAnsi" w:hAnsiTheme="minorHAnsi"/>
                <w:sz w:val="18"/>
                <w:szCs w:val="18"/>
              </w:rPr>
              <w:t xml:space="preserve">projekty – 2 pkt., </w:t>
            </w:r>
          </w:p>
          <w:p w:rsidR="003D32C3" w:rsidRPr="00A11234" w:rsidRDefault="003D32C3" w:rsidP="00515FAE">
            <w:pPr>
              <w:spacing w:after="0" w:line="23" w:lineRule="atLeast"/>
              <w:jc w:val="both"/>
              <w:rPr>
                <w:rFonts w:asciiTheme="minorHAnsi" w:hAnsiTheme="minorHAnsi"/>
                <w:sz w:val="18"/>
                <w:szCs w:val="18"/>
              </w:rPr>
            </w:pPr>
            <w:r w:rsidRPr="00A11234">
              <w:rPr>
                <w:rFonts w:asciiTheme="minorHAnsi" w:hAnsiTheme="minorHAnsi"/>
                <w:sz w:val="18"/>
                <w:szCs w:val="18"/>
              </w:rPr>
              <w:t>projekty i więcej – 3 pkt.</w:t>
            </w:r>
          </w:p>
          <w:p w:rsidR="003D32C3" w:rsidRPr="00A11234" w:rsidRDefault="003D32C3" w:rsidP="00515FAE">
            <w:pPr>
              <w:spacing w:after="0" w:line="23" w:lineRule="atLeast"/>
              <w:jc w:val="both"/>
              <w:rPr>
                <w:rFonts w:asciiTheme="minorHAnsi" w:hAnsiTheme="minorHAnsi"/>
                <w:sz w:val="18"/>
                <w:szCs w:val="18"/>
              </w:rPr>
            </w:pPr>
          </w:p>
          <w:p w:rsidR="003D32C3" w:rsidRPr="00A11234" w:rsidRDefault="003D32C3" w:rsidP="00515FAE">
            <w:pPr>
              <w:spacing w:after="0" w:line="23" w:lineRule="atLeast"/>
              <w:jc w:val="both"/>
              <w:rPr>
                <w:rFonts w:asciiTheme="minorHAnsi" w:hAnsiTheme="minorHAnsi"/>
                <w:sz w:val="18"/>
                <w:szCs w:val="18"/>
              </w:rPr>
            </w:pPr>
            <w:r w:rsidRPr="00A11234">
              <w:rPr>
                <w:rFonts w:asciiTheme="minorHAnsi" w:hAnsiTheme="minorHAnsi"/>
                <w:sz w:val="18"/>
                <w:szCs w:val="18"/>
              </w:rPr>
              <w:t>Możliwa jednokrotna poprawa  projektu w zakresie spełnienia kryterium</w:t>
            </w:r>
          </w:p>
        </w:tc>
        <w:tc>
          <w:tcPr>
            <w:tcW w:w="1266" w:type="dxa"/>
            <w:vAlign w:val="center"/>
          </w:tcPr>
          <w:p w:rsidR="003D32C3" w:rsidRPr="00A11234" w:rsidRDefault="003D32C3" w:rsidP="00515FAE">
            <w:pPr>
              <w:spacing w:after="0" w:line="23" w:lineRule="atLeast"/>
              <w:jc w:val="center"/>
              <w:rPr>
                <w:rFonts w:asciiTheme="minorHAnsi" w:hAnsiTheme="minorHAnsi"/>
                <w:sz w:val="18"/>
                <w:szCs w:val="18"/>
              </w:rPr>
            </w:pPr>
            <w:r w:rsidRPr="00A11234">
              <w:rPr>
                <w:rFonts w:asciiTheme="minorHAnsi" w:hAnsiTheme="minorHAnsi"/>
                <w:sz w:val="18"/>
                <w:szCs w:val="18"/>
              </w:rPr>
              <w:t xml:space="preserve">0 – 3 według oceny </w:t>
            </w:r>
          </w:p>
        </w:tc>
        <w:tc>
          <w:tcPr>
            <w:tcW w:w="1357" w:type="dxa"/>
            <w:vMerge/>
            <w:vAlign w:val="center"/>
          </w:tcPr>
          <w:p w:rsidR="003D32C3" w:rsidRPr="00A11234" w:rsidRDefault="003D32C3" w:rsidP="00515FAE">
            <w:pPr>
              <w:spacing w:after="0" w:line="23" w:lineRule="atLeast"/>
              <w:jc w:val="center"/>
              <w:rPr>
                <w:rFonts w:asciiTheme="minorHAnsi" w:hAnsiTheme="minorHAnsi"/>
                <w:sz w:val="18"/>
                <w:szCs w:val="18"/>
              </w:rPr>
            </w:pPr>
          </w:p>
        </w:tc>
      </w:tr>
      <w:tr w:rsidR="003D32C3" w:rsidRPr="00A11234" w:rsidDel="00A11234" w:rsidTr="00515FAE">
        <w:trPr>
          <w:gridBefore w:val="1"/>
          <w:wBefore w:w="34" w:type="dxa"/>
          <w:trHeight w:val="411"/>
        </w:trPr>
        <w:tc>
          <w:tcPr>
            <w:tcW w:w="817" w:type="dxa"/>
            <w:vAlign w:val="center"/>
          </w:tcPr>
          <w:p w:rsidR="003D32C3" w:rsidRPr="00A11234" w:rsidDel="00A11234" w:rsidRDefault="003D32C3" w:rsidP="00515FAE">
            <w:pPr>
              <w:spacing w:after="0" w:line="23" w:lineRule="atLeast"/>
              <w:jc w:val="center"/>
              <w:rPr>
                <w:rFonts w:asciiTheme="minorHAnsi" w:hAnsiTheme="minorHAnsi"/>
                <w:sz w:val="18"/>
                <w:szCs w:val="18"/>
              </w:rPr>
            </w:pPr>
            <w:r w:rsidRPr="00A11234">
              <w:rPr>
                <w:rFonts w:asciiTheme="minorHAnsi" w:hAnsiTheme="minorHAnsi"/>
                <w:sz w:val="18"/>
                <w:szCs w:val="18"/>
              </w:rPr>
              <w:t>C.2.2</w:t>
            </w:r>
          </w:p>
        </w:tc>
        <w:tc>
          <w:tcPr>
            <w:tcW w:w="2268" w:type="dxa"/>
            <w:vAlign w:val="center"/>
          </w:tcPr>
          <w:p w:rsidR="003D32C3" w:rsidRPr="00A11234" w:rsidDel="00A11234" w:rsidRDefault="003D32C3" w:rsidP="00515FAE">
            <w:pPr>
              <w:spacing w:after="0" w:line="23" w:lineRule="atLeast"/>
              <w:jc w:val="center"/>
              <w:rPr>
                <w:rFonts w:asciiTheme="minorHAnsi" w:hAnsiTheme="minorHAnsi"/>
                <w:sz w:val="18"/>
                <w:szCs w:val="18"/>
              </w:rPr>
            </w:pPr>
            <w:r w:rsidRPr="00A11234">
              <w:rPr>
                <w:rFonts w:asciiTheme="minorHAnsi" w:hAnsiTheme="minorHAnsi"/>
                <w:sz w:val="18"/>
                <w:szCs w:val="18"/>
              </w:rPr>
              <w:t xml:space="preserve">Projekt realizowany </w:t>
            </w:r>
            <w:r w:rsidR="007F50DC">
              <w:rPr>
                <w:rFonts w:asciiTheme="minorHAnsi" w:hAnsiTheme="minorHAnsi"/>
                <w:sz w:val="18"/>
                <w:szCs w:val="18"/>
              </w:rPr>
              <w:br/>
            </w:r>
            <w:r w:rsidRPr="00A11234">
              <w:rPr>
                <w:rFonts w:asciiTheme="minorHAnsi" w:hAnsiTheme="minorHAnsi"/>
                <w:sz w:val="18"/>
                <w:szCs w:val="18"/>
              </w:rPr>
              <w:t>w partnerstwie</w:t>
            </w:r>
          </w:p>
        </w:tc>
        <w:tc>
          <w:tcPr>
            <w:tcW w:w="8891" w:type="dxa"/>
          </w:tcPr>
          <w:p w:rsidR="003D32C3" w:rsidRPr="00A11234" w:rsidRDefault="003D32C3" w:rsidP="00515FAE">
            <w:pPr>
              <w:spacing w:after="0" w:line="259" w:lineRule="auto"/>
              <w:rPr>
                <w:rFonts w:asciiTheme="minorHAnsi" w:hAnsiTheme="minorHAnsi"/>
                <w:sz w:val="18"/>
                <w:szCs w:val="18"/>
              </w:rPr>
            </w:pPr>
            <w:r w:rsidRPr="00A11234">
              <w:rPr>
                <w:rFonts w:asciiTheme="minorHAnsi" w:hAnsiTheme="minorHAnsi"/>
                <w:sz w:val="18"/>
                <w:szCs w:val="18"/>
              </w:rPr>
              <w:t>Projekt grantowy będzie realizowany w partnerstwie:</w:t>
            </w:r>
          </w:p>
          <w:p w:rsidR="003D32C3" w:rsidRPr="00A11234" w:rsidRDefault="003D32C3" w:rsidP="00515FAE">
            <w:pPr>
              <w:spacing w:after="0" w:line="259" w:lineRule="auto"/>
              <w:rPr>
                <w:rFonts w:asciiTheme="minorHAnsi" w:hAnsiTheme="minorHAnsi"/>
                <w:sz w:val="18"/>
                <w:szCs w:val="18"/>
              </w:rPr>
            </w:pPr>
            <w:r w:rsidRPr="00A11234">
              <w:rPr>
                <w:rFonts w:asciiTheme="minorHAnsi" w:hAnsiTheme="minorHAnsi"/>
                <w:sz w:val="18"/>
                <w:szCs w:val="18"/>
              </w:rPr>
              <w:t>1 parter – 1 pkt</w:t>
            </w:r>
          </w:p>
          <w:p w:rsidR="003D32C3" w:rsidRPr="00A11234" w:rsidRDefault="003D32C3" w:rsidP="00515FAE">
            <w:pPr>
              <w:spacing w:after="0" w:line="259" w:lineRule="auto"/>
              <w:rPr>
                <w:rFonts w:asciiTheme="minorHAnsi" w:hAnsiTheme="minorHAnsi"/>
                <w:sz w:val="18"/>
                <w:szCs w:val="18"/>
              </w:rPr>
            </w:pPr>
            <w:r w:rsidRPr="00A11234">
              <w:rPr>
                <w:rFonts w:asciiTheme="minorHAnsi" w:hAnsiTheme="minorHAnsi"/>
                <w:sz w:val="18"/>
                <w:szCs w:val="18"/>
              </w:rPr>
              <w:t>2 partnerów– 2 pkt</w:t>
            </w:r>
          </w:p>
          <w:p w:rsidR="003D32C3" w:rsidRPr="00A11234" w:rsidRDefault="003D32C3" w:rsidP="00515FAE">
            <w:pPr>
              <w:spacing w:after="0" w:line="259" w:lineRule="auto"/>
              <w:rPr>
                <w:rFonts w:asciiTheme="minorHAnsi" w:hAnsiTheme="minorHAnsi"/>
                <w:sz w:val="18"/>
                <w:szCs w:val="18"/>
              </w:rPr>
            </w:pPr>
            <w:r w:rsidRPr="00A11234">
              <w:rPr>
                <w:rFonts w:asciiTheme="minorHAnsi" w:hAnsiTheme="minorHAnsi"/>
                <w:sz w:val="18"/>
                <w:szCs w:val="18"/>
              </w:rPr>
              <w:t>3 partnerów i więcej – 3 pkt</w:t>
            </w:r>
          </w:p>
          <w:p w:rsidR="003D32C3" w:rsidRPr="00A11234" w:rsidRDefault="003D32C3" w:rsidP="00515FAE">
            <w:pPr>
              <w:spacing w:after="0" w:line="23" w:lineRule="atLeast"/>
              <w:jc w:val="both"/>
              <w:rPr>
                <w:rFonts w:asciiTheme="minorHAnsi" w:hAnsiTheme="minorHAnsi"/>
                <w:sz w:val="18"/>
                <w:szCs w:val="18"/>
              </w:rPr>
            </w:pPr>
          </w:p>
          <w:p w:rsidR="003D32C3" w:rsidRPr="00A11234" w:rsidDel="00A11234" w:rsidRDefault="003D32C3" w:rsidP="00515FAE">
            <w:pPr>
              <w:spacing w:after="0" w:line="23" w:lineRule="atLeast"/>
              <w:jc w:val="both"/>
              <w:rPr>
                <w:rFonts w:asciiTheme="minorHAnsi" w:hAnsiTheme="minorHAnsi"/>
                <w:sz w:val="18"/>
                <w:szCs w:val="18"/>
              </w:rPr>
            </w:pPr>
            <w:r w:rsidRPr="00A11234">
              <w:rPr>
                <w:rFonts w:asciiTheme="minorHAnsi" w:hAnsiTheme="minorHAnsi"/>
                <w:sz w:val="18"/>
                <w:szCs w:val="18"/>
              </w:rPr>
              <w:t>Możliwa jednokrotna poprawa  projektu w zakresie spełnienia kryterium</w:t>
            </w:r>
          </w:p>
        </w:tc>
        <w:tc>
          <w:tcPr>
            <w:tcW w:w="1266" w:type="dxa"/>
            <w:vAlign w:val="center"/>
          </w:tcPr>
          <w:p w:rsidR="003D32C3" w:rsidRPr="00A11234" w:rsidDel="00A11234" w:rsidRDefault="003D32C3" w:rsidP="00515FAE">
            <w:pPr>
              <w:spacing w:after="0" w:line="23" w:lineRule="atLeast"/>
              <w:jc w:val="center"/>
              <w:rPr>
                <w:rFonts w:asciiTheme="minorHAnsi" w:hAnsiTheme="minorHAnsi"/>
                <w:sz w:val="18"/>
                <w:szCs w:val="18"/>
              </w:rPr>
            </w:pPr>
            <w:r w:rsidRPr="00A11234">
              <w:rPr>
                <w:rFonts w:asciiTheme="minorHAnsi" w:hAnsiTheme="minorHAnsi"/>
                <w:sz w:val="18"/>
                <w:szCs w:val="18"/>
              </w:rPr>
              <w:t>0 – 3 według oceny</w:t>
            </w:r>
          </w:p>
        </w:tc>
        <w:tc>
          <w:tcPr>
            <w:tcW w:w="1357" w:type="dxa"/>
            <w:vAlign w:val="center"/>
          </w:tcPr>
          <w:p w:rsidR="003D32C3" w:rsidRPr="00A11234" w:rsidDel="00A11234" w:rsidRDefault="003D32C3" w:rsidP="00515FAE">
            <w:pPr>
              <w:spacing w:after="0" w:line="23" w:lineRule="atLeast"/>
              <w:jc w:val="center"/>
              <w:rPr>
                <w:rFonts w:asciiTheme="minorHAnsi" w:hAnsiTheme="minorHAnsi"/>
                <w:sz w:val="18"/>
                <w:szCs w:val="18"/>
              </w:rPr>
            </w:pPr>
            <w:r w:rsidRPr="00A11234">
              <w:rPr>
                <w:rFonts w:asciiTheme="minorHAnsi" w:hAnsiTheme="minorHAnsi"/>
                <w:sz w:val="18"/>
                <w:szCs w:val="18"/>
              </w:rPr>
              <w:t>Nie dotyczy</w:t>
            </w:r>
          </w:p>
        </w:tc>
      </w:tr>
    </w:tbl>
    <w:p w:rsidR="00136912" w:rsidRPr="00A11234" w:rsidRDefault="00136912" w:rsidP="00A82F1E">
      <w:pPr>
        <w:tabs>
          <w:tab w:val="left" w:pos="11199"/>
        </w:tabs>
        <w:spacing w:after="0" w:line="23" w:lineRule="atLeast"/>
        <w:jc w:val="both"/>
        <w:rPr>
          <w:rFonts w:asciiTheme="minorHAnsi" w:hAnsiTheme="minorHAnsi"/>
          <w:sz w:val="18"/>
          <w:szCs w:val="18"/>
        </w:rPr>
      </w:pPr>
    </w:p>
    <w:p w:rsidR="00136912" w:rsidRPr="00A11234" w:rsidRDefault="00136912" w:rsidP="00A82F1E">
      <w:pPr>
        <w:tabs>
          <w:tab w:val="left" w:pos="11199"/>
        </w:tabs>
        <w:spacing w:after="0" w:line="23" w:lineRule="atLeast"/>
        <w:jc w:val="both"/>
        <w:rPr>
          <w:rFonts w:asciiTheme="minorHAnsi" w:hAnsiTheme="minorHAnsi"/>
          <w:sz w:val="18"/>
          <w:szCs w:val="18"/>
        </w:rPr>
      </w:pPr>
    </w:p>
    <w:p w:rsidR="008F4F2E" w:rsidRPr="00A11234" w:rsidRDefault="00FC3A6D" w:rsidP="00C1418D">
      <w:pPr>
        <w:tabs>
          <w:tab w:val="left" w:pos="11199"/>
        </w:tabs>
        <w:spacing w:after="0" w:line="240" w:lineRule="auto"/>
        <w:jc w:val="both"/>
        <w:rPr>
          <w:rFonts w:asciiTheme="minorHAnsi" w:hAnsiTheme="minorHAnsi"/>
          <w:sz w:val="18"/>
          <w:szCs w:val="18"/>
        </w:rPr>
      </w:pPr>
      <w:r w:rsidRPr="00A11234">
        <w:rPr>
          <w:rFonts w:asciiTheme="minorHAnsi" w:hAnsiTheme="minorHAnsi"/>
          <w:sz w:val="18"/>
          <w:szCs w:val="18"/>
        </w:rPr>
        <w:t>W sytuacji niewywiązania się Beneficjenta, w trakcie realizacji projektu/w okresie trwałości, z warunków wynikających z kryteriów wybory projektów, w ramach których zobowiązany był złożyć stosowne oświadczenia/deklaracje, Beneficjent zostanie wezwany do zwrotu otrzymanego dofinansowania.</w:t>
      </w:r>
    </w:p>
    <w:sectPr w:rsidR="008F4F2E" w:rsidRPr="00A11234" w:rsidSect="00F20AE3">
      <w:footerReference w:type="default" r:id="rId8"/>
      <w:pgSz w:w="16838" w:h="11906" w:orient="landscape"/>
      <w:pgMar w:top="1417" w:right="1245"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5831" w:rsidRDefault="008F5831" w:rsidP="00D15E00">
      <w:pPr>
        <w:spacing w:after="0" w:line="240" w:lineRule="auto"/>
      </w:pPr>
      <w:r>
        <w:separator/>
      </w:r>
    </w:p>
  </w:endnote>
  <w:endnote w:type="continuationSeparator" w:id="0">
    <w:p w:rsidR="008F5831" w:rsidRDefault="008F5831" w:rsidP="00D15E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Segoe UI Symbol">
    <w:charset w:val="00"/>
    <w:family w:val="swiss"/>
    <w:pitch w:val="variable"/>
    <w:sig w:usb0="8000006F" w:usb1="1200FBEF" w:usb2="0064C000" w:usb3="00000000" w:csb0="00000001"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894" w:rsidRDefault="008111AB">
    <w:pPr>
      <w:pStyle w:val="Stopka"/>
      <w:jc w:val="right"/>
    </w:pPr>
    <w:r>
      <w:fldChar w:fldCharType="begin"/>
    </w:r>
    <w:r w:rsidR="00B12B43">
      <w:instrText xml:space="preserve"> PAGE   \* MERGEFORMAT </w:instrText>
    </w:r>
    <w:r>
      <w:fldChar w:fldCharType="separate"/>
    </w:r>
    <w:r w:rsidR="0025166B">
      <w:rPr>
        <w:noProof/>
      </w:rPr>
      <w:t>5</w:t>
    </w:r>
    <w:r>
      <w:rPr>
        <w:noProof/>
      </w:rPr>
      <w:fldChar w:fldCharType="end"/>
    </w:r>
  </w:p>
  <w:p w:rsidR="00CC0894" w:rsidRDefault="00CC0894">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5831" w:rsidRDefault="008F5831" w:rsidP="00D15E00">
      <w:pPr>
        <w:spacing w:after="0" w:line="240" w:lineRule="auto"/>
      </w:pPr>
      <w:r>
        <w:separator/>
      </w:r>
    </w:p>
  </w:footnote>
  <w:footnote w:type="continuationSeparator" w:id="0">
    <w:p w:rsidR="008F5831" w:rsidRDefault="008F5831" w:rsidP="00D15E00">
      <w:pPr>
        <w:spacing w:after="0" w:line="240" w:lineRule="auto"/>
      </w:pPr>
      <w:r>
        <w:continuationSeparator/>
      </w:r>
    </w:p>
  </w:footnote>
  <w:footnote w:id="1">
    <w:p w:rsidR="00CC0894" w:rsidRDefault="00CC0894">
      <w:pPr>
        <w:pStyle w:val="Tekstprzypisudolnego"/>
      </w:pPr>
      <w:r w:rsidRPr="00D56C1D">
        <w:rPr>
          <w:rStyle w:val="Odwoanieprzypisudolnego"/>
          <w:sz w:val="16"/>
          <w:szCs w:val="16"/>
        </w:rPr>
        <w:footnoteRef/>
      </w:r>
      <w:r w:rsidRPr="00D56C1D">
        <w:rPr>
          <w:sz w:val="16"/>
          <w:szCs w:val="16"/>
        </w:rPr>
        <w:t xml:space="preserve"> Zgodnie z ustawą z dnia 11 lipca 2014 r. o zasadach realizacji programów w zakresie polityki spójności finansowanych w perspektywie finansowej 2014-2020 (tj. Dz. U. 2016, poz. 217 , </w:t>
      </w:r>
      <w:r w:rsidRPr="00D56C1D">
        <w:rPr>
          <w:sz w:val="16"/>
          <w:szCs w:val="16"/>
          <w:u w:val="single" w:color="000000"/>
        </w:rPr>
        <w:t>dalej: ustawa wdrożeniowa</w:t>
      </w:r>
      <w:r w:rsidRPr="00D56C1D">
        <w:rPr>
          <w:sz w:val="16"/>
          <w:szCs w:val="16"/>
        </w:rPr>
        <w:t>) projekt grantowy zakłada, że beneficjent  projektu grantowego będzie przekazywał na rzecz grantobiorców środki finansowe (zob. art. 35 ust. 5</w:t>
      </w:r>
      <w:r>
        <w:rPr>
          <w:sz w:val="16"/>
          <w:szCs w:val="16"/>
        </w:rPr>
        <w:t xml:space="preserve"> ustawy wdrożeniowej)</w:t>
      </w:r>
      <w:r w:rsidRPr="00D56C1D">
        <w:rPr>
          <w:sz w:val="16"/>
          <w:szCs w:val="16"/>
        </w:rPr>
        <w:t>. Z tego też względu nie jest dopuszczalna sytuacja, w której projekt grantowy polega na oferowaniu wsparcia w innej postaci np. usług oferowanych przedsiębiorstwom po preferencyjnych cenach.</w:t>
      </w:r>
    </w:p>
  </w:footnote>
  <w:footnote w:id="2">
    <w:p w:rsidR="00CC0894" w:rsidRPr="008E7D46" w:rsidRDefault="00CC0894">
      <w:pPr>
        <w:pStyle w:val="Tekstprzypisudolnego"/>
        <w:rPr>
          <w:sz w:val="16"/>
          <w:szCs w:val="16"/>
        </w:rPr>
      </w:pPr>
      <w:r w:rsidRPr="008E7D46">
        <w:rPr>
          <w:rStyle w:val="Odwoanieprzypisudolnego"/>
          <w:sz w:val="16"/>
          <w:szCs w:val="16"/>
        </w:rPr>
        <w:footnoteRef/>
      </w:r>
      <w:r w:rsidRPr="008E7D46">
        <w:rPr>
          <w:sz w:val="16"/>
          <w:szCs w:val="16"/>
        </w:rPr>
        <w:t xml:space="preserve"> Ilekroć w poniższych kryteriach mowa jest o wnioskodawcy, należy przez to rozumieć zarówno wnioskodawcę or</w:t>
      </w:r>
      <w:r>
        <w:rPr>
          <w:sz w:val="16"/>
          <w:szCs w:val="16"/>
        </w:rPr>
        <w:t>a</w:t>
      </w:r>
      <w:r w:rsidRPr="008E7D46">
        <w:rPr>
          <w:sz w:val="16"/>
          <w:szCs w:val="16"/>
        </w:rPr>
        <w:t>z partnera, chyba że kryterium stanowi inaczej.</w:t>
      </w:r>
    </w:p>
  </w:footnote>
  <w:footnote w:id="3">
    <w:p w:rsidR="00CC0894" w:rsidRPr="003D32C3" w:rsidRDefault="00CC0894" w:rsidP="00581F36">
      <w:pPr>
        <w:pStyle w:val="Tekstprzypisudolnego"/>
        <w:jc w:val="both"/>
        <w:rPr>
          <w:sz w:val="16"/>
          <w:szCs w:val="16"/>
        </w:rPr>
      </w:pPr>
      <w:r w:rsidRPr="003D32C3">
        <w:rPr>
          <w:rStyle w:val="Odwoanieprzypisudolnego"/>
          <w:sz w:val="16"/>
          <w:szCs w:val="16"/>
        </w:rPr>
        <w:footnoteRef/>
      </w:r>
      <w:r w:rsidRPr="003D32C3">
        <w:rPr>
          <w:sz w:val="16"/>
          <w:szCs w:val="16"/>
        </w:rPr>
        <w:t xml:space="preserve"> 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 Urz. UE L347 z 20.12.2013, str. 320 i nast.) (dalej: rozporządzenie 1303/2013).</w:t>
      </w:r>
    </w:p>
  </w:footnote>
  <w:footnote w:id="4">
    <w:p w:rsidR="00CC0894" w:rsidRPr="003D32C3" w:rsidRDefault="00CC0894" w:rsidP="00581F36">
      <w:pPr>
        <w:pStyle w:val="Tekstprzypisudolnego"/>
        <w:rPr>
          <w:sz w:val="16"/>
          <w:szCs w:val="16"/>
        </w:rPr>
      </w:pPr>
      <w:r w:rsidRPr="003D32C3">
        <w:rPr>
          <w:rStyle w:val="Odwoanieprzypisudolnego"/>
          <w:sz w:val="16"/>
          <w:szCs w:val="16"/>
        </w:rPr>
        <w:footnoteRef/>
      </w:r>
      <w:r w:rsidRPr="003D32C3">
        <w:rPr>
          <w:rStyle w:val="Odwoanieprzypisudolnego"/>
          <w:sz w:val="16"/>
          <w:szCs w:val="16"/>
        </w:rPr>
        <w:t xml:space="preserve"> </w:t>
      </w:r>
      <w:r w:rsidRPr="003D32C3">
        <w:rPr>
          <w:sz w:val="16"/>
          <w:szCs w:val="16"/>
        </w:rPr>
        <w:t>Patrz przypis 1.</w:t>
      </w:r>
    </w:p>
  </w:footnote>
  <w:footnote w:id="5">
    <w:p w:rsidR="00CC0894" w:rsidRPr="003D32C3" w:rsidRDefault="00CC0894" w:rsidP="00FB07B7">
      <w:pPr>
        <w:pStyle w:val="Tekstprzypisudolnego"/>
        <w:rPr>
          <w:sz w:val="16"/>
          <w:szCs w:val="16"/>
        </w:rPr>
      </w:pPr>
      <w:r>
        <w:rPr>
          <w:rStyle w:val="Odwoanieprzypisudolnego"/>
          <w:sz w:val="16"/>
          <w:szCs w:val="16"/>
        </w:rPr>
        <w:footnoteRef/>
      </w:r>
      <w:r>
        <w:rPr>
          <w:rStyle w:val="Odwoanieprzypisudolnego"/>
          <w:sz w:val="16"/>
          <w:szCs w:val="16"/>
        </w:rPr>
        <w:t xml:space="preserve"> </w:t>
      </w:r>
      <w:r w:rsidRPr="00EF355A">
        <w:rPr>
          <w:sz w:val="16"/>
          <w:szCs w:val="16"/>
        </w:rPr>
        <w:t xml:space="preserve">Z zastrzeżeniem zapisów kryterium B.2 </w:t>
      </w:r>
      <w:r>
        <w:rPr>
          <w:sz w:val="16"/>
          <w:szCs w:val="16"/>
        </w:rPr>
        <w:t>typ wsparcia określony w pkt 2 i 3</w:t>
      </w:r>
      <w:r w:rsidRPr="00EF355A">
        <w:rPr>
          <w:sz w:val="16"/>
          <w:szCs w:val="16"/>
        </w:rPr>
        <w:t>.</w:t>
      </w:r>
    </w:p>
  </w:footnote>
  <w:footnote w:id="6">
    <w:p w:rsidR="00CC0894" w:rsidRPr="00A11234" w:rsidRDefault="00CC0894" w:rsidP="004303FE">
      <w:pPr>
        <w:pStyle w:val="Tekstprzypisudolnego"/>
        <w:jc w:val="both"/>
        <w:rPr>
          <w:sz w:val="16"/>
          <w:szCs w:val="16"/>
        </w:rPr>
      </w:pPr>
      <w:r w:rsidRPr="00A11234">
        <w:rPr>
          <w:rStyle w:val="Odwoanieprzypisudolnego"/>
          <w:sz w:val="16"/>
          <w:szCs w:val="16"/>
        </w:rPr>
        <w:footnoteRef/>
      </w:r>
      <w:r w:rsidRPr="00A11234">
        <w:rPr>
          <w:sz w:val="16"/>
          <w:szCs w:val="16"/>
        </w:rPr>
        <w:t xml:space="preserve"> Przez Instytucję Otoczenia Biznesu należy rozumieć każdy podmiot bez względu na formę prawną, prowadzący działalność na rzecz rozwoju przedsiębiorczości i innowacyjności, niedziałający dla zysku lub przeznaczający zysk na cele statutowe zgodnie z zapisami w statucie lub innym równoważnym dokumencie założycielskim, posiadający bazę materialną, techniczną i zasoby ludzkie oraz kompetencyjne niezbędne do świadczenia usług na rzecz sektora MŚP.</w:t>
      </w:r>
    </w:p>
  </w:footnote>
  <w:footnote w:id="7">
    <w:p w:rsidR="00CC0894" w:rsidRPr="00A11234" w:rsidRDefault="00CC0894" w:rsidP="004303FE">
      <w:pPr>
        <w:pStyle w:val="Tekstprzypisudolnego"/>
        <w:rPr>
          <w:sz w:val="16"/>
          <w:szCs w:val="16"/>
        </w:rPr>
      </w:pPr>
      <w:r w:rsidRPr="00A11234">
        <w:rPr>
          <w:rStyle w:val="Odwoanieprzypisudolnego"/>
          <w:sz w:val="16"/>
          <w:szCs w:val="16"/>
        </w:rPr>
        <w:footnoteRef/>
      </w:r>
      <w:r w:rsidRPr="00A11234">
        <w:rPr>
          <w:sz w:val="16"/>
          <w:szCs w:val="16"/>
        </w:rPr>
        <w:t xml:space="preserve"> </w:t>
      </w:r>
      <w:r>
        <w:rPr>
          <w:rFonts w:eastAsiaTheme="minorEastAsia"/>
          <w:sz w:val="16"/>
          <w:szCs w:val="16"/>
        </w:rPr>
        <w:t>Patrz przypis 1.</w:t>
      </w:r>
    </w:p>
  </w:footnote>
  <w:footnote w:id="8">
    <w:p w:rsidR="00CC0894" w:rsidRPr="005D000F" w:rsidRDefault="00CC0894" w:rsidP="004303FE">
      <w:pPr>
        <w:pStyle w:val="Tekstprzypisudolnego"/>
        <w:jc w:val="both"/>
        <w:rPr>
          <w:sz w:val="16"/>
          <w:szCs w:val="16"/>
        </w:rPr>
      </w:pPr>
      <w:r>
        <w:rPr>
          <w:rStyle w:val="Odwoanieprzypisudolnego"/>
          <w:sz w:val="16"/>
          <w:szCs w:val="16"/>
        </w:rPr>
        <w:footnoteRef/>
      </w:r>
      <w:r w:rsidRPr="00EF355A">
        <w:rPr>
          <w:sz w:val="16"/>
          <w:szCs w:val="16"/>
        </w:rPr>
        <w:t xml:space="preserve"> Ściśle określone postępowanie, w którym strona trzecia (organizacja), przyznaje pisemne zaświadczenie w formie certyfikatu o tym, że produkt (usługa), proces lub osoba spełnia określone wymagania. Certyfikacja jest częścią procesu oceny zgodności. Certyfikat/y powinny być wydane przez niezależne jednostki certyfikujące, np. PCC-CERT, BSI, BPIC, SGS, DNV, DQS, TÜV, DEKRA, i wiele innych, wyznaczające standardy kontroli </w:t>
      </w:r>
      <w:r w:rsidRPr="00EF355A">
        <w:rPr>
          <w:sz w:val="16"/>
          <w:szCs w:val="16"/>
        </w:rPr>
        <w:br/>
        <w:t>w zakresie zastrzeżonym przez daną jednostkę.</w:t>
      </w:r>
    </w:p>
  </w:footnote>
  <w:footnote w:id="9">
    <w:p w:rsidR="00CC0894" w:rsidRDefault="00CC0894" w:rsidP="008E7D46">
      <w:pPr>
        <w:spacing w:after="0" w:line="23" w:lineRule="atLeast"/>
        <w:jc w:val="both"/>
      </w:pPr>
      <w:r w:rsidRPr="007F50DC">
        <w:rPr>
          <w:rStyle w:val="Odwoanieprzypisudolnego"/>
          <w:sz w:val="16"/>
          <w:szCs w:val="16"/>
        </w:rPr>
        <w:footnoteRef/>
      </w:r>
      <w:r w:rsidRPr="007F50DC">
        <w:rPr>
          <w:sz w:val="16"/>
          <w:szCs w:val="16"/>
        </w:rPr>
        <w:t xml:space="preserve"> </w:t>
      </w:r>
      <w:r w:rsidRPr="007F50DC">
        <w:rPr>
          <w:bCs/>
          <w:sz w:val="16"/>
          <w:szCs w:val="16"/>
        </w:rPr>
        <w:t>W tym 0,5% pochodzi ze</w:t>
      </w:r>
      <w:r w:rsidRPr="00906DDE">
        <w:rPr>
          <w:bCs/>
          <w:sz w:val="16"/>
          <w:szCs w:val="16"/>
        </w:rPr>
        <w:t xml:space="preserve"> środków własnych </w:t>
      </w:r>
      <w:r>
        <w:rPr>
          <w:bCs/>
          <w:sz w:val="16"/>
          <w:szCs w:val="16"/>
        </w:rPr>
        <w:t>W</w:t>
      </w:r>
      <w:r w:rsidRPr="00906DDE">
        <w:rPr>
          <w:bCs/>
          <w:sz w:val="16"/>
          <w:szCs w:val="16"/>
        </w:rPr>
        <w:t xml:space="preserve">nioskodawcy w formie </w:t>
      </w:r>
      <w:r>
        <w:rPr>
          <w:bCs/>
          <w:sz w:val="16"/>
          <w:szCs w:val="16"/>
        </w:rPr>
        <w:t>finansowej</w:t>
      </w:r>
      <w:r w:rsidRPr="00906DDE">
        <w:rPr>
          <w:bCs/>
          <w:sz w:val="16"/>
          <w:szCs w:val="16"/>
        </w:rPr>
        <w:t>.</w:t>
      </w:r>
    </w:p>
  </w:footnote>
  <w:footnote w:id="10">
    <w:p w:rsidR="00CC0894" w:rsidRPr="00906DDE" w:rsidRDefault="00CC0894" w:rsidP="008E7D46">
      <w:pPr>
        <w:spacing w:after="0" w:line="23" w:lineRule="atLeast"/>
        <w:jc w:val="both"/>
        <w:rPr>
          <w:bCs/>
          <w:sz w:val="16"/>
          <w:szCs w:val="16"/>
        </w:rPr>
      </w:pPr>
      <w:r w:rsidRPr="00906DDE">
        <w:rPr>
          <w:rStyle w:val="Odwoanieprzypisudolnego"/>
          <w:sz w:val="16"/>
          <w:szCs w:val="16"/>
        </w:rPr>
        <w:footnoteRef/>
      </w:r>
      <w:r w:rsidRPr="00906DDE">
        <w:rPr>
          <w:sz w:val="16"/>
          <w:szCs w:val="16"/>
        </w:rPr>
        <w:t xml:space="preserve"> </w:t>
      </w:r>
      <w:r w:rsidRPr="00906DDE">
        <w:rPr>
          <w:bCs/>
          <w:sz w:val="16"/>
          <w:szCs w:val="16"/>
        </w:rPr>
        <w:t xml:space="preserve">Startujący eksporter </w:t>
      </w:r>
      <w:r>
        <w:rPr>
          <w:bCs/>
          <w:sz w:val="16"/>
          <w:szCs w:val="16"/>
        </w:rPr>
        <w:t xml:space="preserve"> </w:t>
      </w:r>
      <w:r w:rsidRPr="00906DDE">
        <w:rPr>
          <w:bCs/>
          <w:sz w:val="16"/>
          <w:szCs w:val="16"/>
        </w:rPr>
        <w:t xml:space="preserve"> to przedsiębiorstwo, którego udział przychodów z eksportu, w stosunku do osiągniętych w tym samym okresie przychodów z prowadzenia działalności gospodarczej, w okresie ostatnich trzech zamkniętych lat obrachunkowych poprzedzających rok, w którym został złożony wniosek o udzielenie wsparcia, w żadnym z tych trzech lat nie przekroczył 10%.</w:t>
      </w:r>
    </w:p>
  </w:footnote>
  <w:footnote w:id="11">
    <w:p w:rsidR="00CC0894" w:rsidRPr="00A9679E" w:rsidRDefault="00CC0894" w:rsidP="00A9679E">
      <w:pPr>
        <w:pStyle w:val="Tekstprzypisudolnego"/>
        <w:jc w:val="both"/>
        <w:rPr>
          <w:rFonts w:asciiTheme="minorHAnsi" w:hAnsiTheme="minorHAnsi"/>
          <w:sz w:val="16"/>
          <w:szCs w:val="16"/>
        </w:rPr>
      </w:pPr>
      <w:r w:rsidRPr="005D000F">
        <w:rPr>
          <w:rStyle w:val="Odwoanieprzypisudolnego"/>
          <w:sz w:val="16"/>
          <w:szCs w:val="16"/>
        </w:rPr>
        <w:footnoteRef/>
      </w:r>
      <w:r w:rsidRPr="005D000F">
        <w:rPr>
          <w:sz w:val="16"/>
          <w:szCs w:val="16"/>
        </w:rPr>
        <w:t xml:space="preserve"> Osoby z niepełnosprawnościami w rozumieniu ustawy z dnia 27 sierpnia 1997 r. o rehabilitacji zawodowej i społecznej oraz zatrudnianiu osób niepełnosprawnych (Dz. U. z 2016 poz. 2046 ze zm.), a także osoby </w:t>
      </w:r>
      <w:r>
        <w:rPr>
          <w:sz w:val="16"/>
          <w:szCs w:val="16"/>
        </w:rPr>
        <w:br/>
      </w:r>
      <w:r w:rsidRPr="005D000F">
        <w:rPr>
          <w:sz w:val="16"/>
          <w:szCs w:val="16"/>
        </w:rPr>
        <w:t>z zaburzeniami psychicznymi, o których mowa w ustawie z dnia 19 sierpnia 1994 r. o ochronie zdrowia psychicznego (Dz. U. z 201</w:t>
      </w:r>
      <w:r>
        <w:rPr>
          <w:sz w:val="16"/>
          <w:szCs w:val="16"/>
        </w:rPr>
        <w:t>7</w:t>
      </w:r>
      <w:r w:rsidRPr="005D000F">
        <w:rPr>
          <w:sz w:val="16"/>
          <w:szCs w:val="16"/>
        </w:rPr>
        <w:t xml:space="preserve"> poz. </w:t>
      </w:r>
      <w:r>
        <w:rPr>
          <w:sz w:val="16"/>
          <w:szCs w:val="16"/>
        </w:rPr>
        <w:t>882z późn.</w:t>
      </w:r>
      <w:r w:rsidRPr="005D000F">
        <w:rPr>
          <w:sz w:val="16"/>
          <w:szCs w:val="16"/>
        </w:rPr>
        <w:t xml:space="preserve"> zm.).</w:t>
      </w:r>
      <w:r w:rsidRPr="00B54894">
        <w:rPr>
          <w:rFonts w:ascii="Cambria" w:hAnsi="Cambria"/>
          <w:sz w:val="16"/>
          <w:szCs w:val="16"/>
        </w:rPr>
        <w:t xml:space="preserve"> </w:t>
      </w:r>
      <w:r>
        <w:rPr>
          <w:rFonts w:asciiTheme="minorHAnsi" w:hAnsiTheme="minorHAnsi"/>
          <w:sz w:val="16"/>
          <w:szCs w:val="16"/>
        </w:rPr>
        <w:t xml:space="preserve"> </w:t>
      </w:r>
    </w:p>
    <w:p w:rsidR="00CC0894" w:rsidRPr="005D000F" w:rsidDel="00D56C1D" w:rsidRDefault="00CC0894" w:rsidP="00187F30">
      <w:pPr>
        <w:pStyle w:val="Tekstprzypisudolnego"/>
        <w:ind w:right="142"/>
        <w:jc w:val="both"/>
        <w:rPr>
          <w:del w:id="1" w:author="j.pakalska" w:date="2018-02-02T10:03:00Z"/>
          <w:sz w:val="16"/>
          <w:szCs w:val="16"/>
        </w:rPr>
      </w:pPr>
    </w:p>
  </w:footnote>
  <w:footnote w:id="12">
    <w:p w:rsidR="00CC0894" w:rsidRPr="004E37E3" w:rsidRDefault="00CC0894" w:rsidP="000619A6">
      <w:pPr>
        <w:spacing w:after="0" w:line="240" w:lineRule="auto"/>
        <w:ind w:firstLine="6"/>
        <w:jc w:val="both"/>
        <w:rPr>
          <w:rFonts w:asciiTheme="minorHAnsi" w:hAnsiTheme="minorHAnsi" w:cs="Arial"/>
          <w:sz w:val="16"/>
          <w:szCs w:val="16"/>
        </w:rPr>
      </w:pPr>
      <w:r>
        <w:rPr>
          <w:rStyle w:val="Odwoanieprzypisudolnego"/>
        </w:rPr>
        <w:footnoteRef/>
      </w:r>
      <w:r>
        <w:t xml:space="preserve"> </w:t>
      </w:r>
      <w:r w:rsidRPr="004E37E3">
        <w:rPr>
          <w:sz w:val="16"/>
          <w:szCs w:val="16"/>
        </w:rPr>
        <w:t xml:space="preserve">Strategia internacjonalizacji powinna przedstawiać realną koncepcję działań planowanych do podjęcia przez przedsiębiorstwo i ich skutki dla procesu internacjonalizacji. Działania, które będą przedmiotem projektu stanowią element strategii. Powinna być dokumentem strategicznym zawierającym określone kierunki związane z rozwojem działalności eksportowej przedsiębiorstw oraz wprowadzeniem produktów bądź usług na wybrane rynki zagraniczne. Ponadto </w:t>
      </w:r>
      <w:r w:rsidRPr="004E37E3">
        <w:rPr>
          <w:rFonts w:asciiTheme="minorHAnsi" w:hAnsiTheme="minorHAnsi" w:cs="Arial"/>
          <w:sz w:val="16"/>
          <w:szCs w:val="16"/>
        </w:rPr>
        <w:t>dokument ten powinien zawierać opis zmian w ramach organizacji przedsiębiorstwa w związku z działalnością eksportową. Zmiany te muszą polegać na wprowadzeniu:</w:t>
      </w:r>
    </w:p>
    <w:p w:rsidR="00CC0894" w:rsidRPr="004E37E3" w:rsidRDefault="00CC0894" w:rsidP="000619A6">
      <w:pPr>
        <w:spacing w:after="0" w:line="240" w:lineRule="auto"/>
        <w:ind w:left="998" w:hanging="357"/>
        <w:jc w:val="both"/>
        <w:rPr>
          <w:rFonts w:asciiTheme="minorHAnsi" w:hAnsiTheme="minorHAnsi" w:cs="Arial"/>
          <w:sz w:val="16"/>
          <w:szCs w:val="16"/>
        </w:rPr>
      </w:pPr>
      <w:r w:rsidRPr="004E37E3">
        <w:rPr>
          <w:sz w:val="16"/>
          <w:szCs w:val="16"/>
        </w:rPr>
        <w:t xml:space="preserve">a. </w:t>
      </w:r>
      <w:r w:rsidRPr="004E37E3">
        <w:rPr>
          <w:sz w:val="16"/>
          <w:szCs w:val="16"/>
        </w:rPr>
        <w:tab/>
        <w:t xml:space="preserve">zmian w strukturze </w:t>
      </w:r>
      <w:r w:rsidRPr="004E37E3">
        <w:rPr>
          <w:rFonts w:asciiTheme="minorHAnsi" w:hAnsiTheme="minorHAnsi" w:cs="Arial"/>
          <w:sz w:val="16"/>
          <w:szCs w:val="16"/>
        </w:rPr>
        <w:t>organizacyjnej (schemacie organizacyjnym poprzez dodanie lub rozszerzenie zakresu działalności przedsiębiorstwa o</w:t>
      </w:r>
      <w:r w:rsidRPr="004E37E3">
        <w:rPr>
          <w:rFonts w:asciiTheme="minorHAnsi" w:hAnsiTheme="minorHAnsi" w:cs="Arial"/>
          <w:sz w:val="16"/>
          <w:szCs w:val="16"/>
          <w:u w:val="single"/>
        </w:rPr>
        <w:t xml:space="preserve"> </w:t>
      </w:r>
      <w:r w:rsidRPr="004E37E3">
        <w:rPr>
          <w:rFonts w:asciiTheme="minorHAnsi" w:hAnsiTheme="minorHAnsi" w:cs="Arial"/>
          <w:sz w:val="16"/>
          <w:szCs w:val="16"/>
        </w:rPr>
        <w:t>działalność eksportową) lub</w:t>
      </w:r>
    </w:p>
    <w:p w:rsidR="00CC0894" w:rsidRPr="004E37E3" w:rsidRDefault="00CC0894" w:rsidP="000619A6">
      <w:pPr>
        <w:spacing w:after="0" w:line="240" w:lineRule="auto"/>
        <w:ind w:left="998" w:hanging="357"/>
        <w:jc w:val="both"/>
        <w:rPr>
          <w:rFonts w:asciiTheme="minorHAnsi" w:hAnsiTheme="minorHAnsi" w:cs="Arial"/>
          <w:sz w:val="16"/>
          <w:szCs w:val="16"/>
        </w:rPr>
      </w:pPr>
      <w:r w:rsidRPr="004E37E3">
        <w:rPr>
          <w:sz w:val="16"/>
          <w:szCs w:val="16"/>
        </w:rPr>
        <w:t>b.</w:t>
      </w:r>
      <w:r w:rsidRPr="004E37E3">
        <w:rPr>
          <w:b/>
          <w:sz w:val="16"/>
          <w:szCs w:val="16"/>
        </w:rPr>
        <w:t xml:space="preserve"> </w:t>
      </w:r>
      <w:r w:rsidRPr="004E37E3">
        <w:rPr>
          <w:b/>
          <w:sz w:val="16"/>
          <w:szCs w:val="16"/>
        </w:rPr>
        <w:tab/>
      </w:r>
      <w:r w:rsidRPr="004E37E3">
        <w:rPr>
          <w:rFonts w:asciiTheme="minorHAnsi" w:hAnsiTheme="minorHAnsi" w:cs="Arial"/>
          <w:sz w:val="16"/>
          <w:szCs w:val="16"/>
        </w:rPr>
        <w:t>zmian procesowych, wynikających z działalności eksportowej, związanych ze sposobem produkcji lub świadczenia usług, obsługi klientów i kontaktów z kontrahentami itp.</w:t>
      </w:r>
    </w:p>
    <w:p w:rsidR="00CC0894" w:rsidRPr="004E37E3" w:rsidRDefault="00CC0894" w:rsidP="000619A6">
      <w:pPr>
        <w:pStyle w:val="Tekstprzypisudolnego"/>
        <w:jc w:val="both"/>
        <w:rPr>
          <w:sz w:val="16"/>
          <w:szCs w:val="16"/>
        </w:rPr>
      </w:pPr>
      <w:r w:rsidRPr="004E37E3">
        <w:rPr>
          <w:rFonts w:asciiTheme="minorHAnsi" w:hAnsiTheme="minorHAnsi" w:cs="Arial"/>
          <w:sz w:val="16"/>
          <w:szCs w:val="16"/>
        </w:rPr>
        <w:t>Procesy oraz metody organizacyjne nie muszą być nowością dla rynku, na którym operuje przedsiębiorstwo, ale muszą być nowością przynajmniej dla samego przedsiębiorstwa.</w:t>
      </w:r>
    </w:p>
    <w:p w:rsidR="00CC0894" w:rsidRPr="004E37E3" w:rsidRDefault="00CC0894">
      <w:pPr>
        <w:pStyle w:val="Tekstprzypisudolnego"/>
        <w:rPr>
          <w:sz w:val="16"/>
          <w:szCs w:val="16"/>
        </w:rPr>
      </w:pPr>
    </w:p>
  </w:footnote>
  <w:footnote w:id="13">
    <w:p w:rsidR="00CC0894" w:rsidRPr="00CE0D28" w:rsidRDefault="00CC0894" w:rsidP="00CE0D28">
      <w:pPr>
        <w:pStyle w:val="Tekstprzypisudolnego"/>
        <w:rPr>
          <w:sz w:val="16"/>
          <w:szCs w:val="16"/>
        </w:rPr>
      </w:pPr>
      <w:r w:rsidRPr="00CE0D28">
        <w:rPr>
          <w:rStyle w:val="Odwoanieprzypisudolnego"/>
          <w:sz w:val="16"/>
          <w:szCs w:val="16"/>
        </w:rPr>
        <w:footnoteRef/>
      </w:r>
      <w:r w:rsidRPr="00CE0D28">
        <w:rPr>
          <w:sz w:val="16"/>
          <w:szCs w:val="16"/>
        </w:rPr>
        <w:t xml:space="preserve"> Okres nieprzerwanych 3 lat w okresie 2013-2017.</w:t>
      </w:r>
    </w:p>
  </w:footnote>
  <w:footnote w:id="14">
    <w:p w:rsidR="00CC0894" w:rsidRPr="002A77A5" w:rsidRDefault="00CC0894" w:rsidP="002A77A5">
      <w:pPr>
        <w:spacing w:after="0" w:line="23" w:lineRule="atLeast"/>
        <w:jc w:val="both"/>
        <w:rPr>
          <w:bCs/>
          <w:sz w:val="16"/>
          <w:szCs w:val="16"/>
        </w:rPr>
      </w:pPr>
      <w:r w:rsidRPr="002A77A5">
        <w:rPr>
          <w:rStyle w:val="Odwoanieprzypisudolnego"/>
          <w:sz w:val="16"/>
          <w:szCs w:val="16"/>
        </w:rPr>
        <w:footnoteRef/>
      </w:r>
      <w:r w:rsidRPr="002A77A5">
        <w:rPr>
          <w:sz w:val="16"/>
          <w:szCs w:val="16"/>
        </w:rPr>
        <w:t xml:space="preserve"> </w:t>
      </w:r>
      <w:r w:rsidRPr="002A77A5">
        <w:rPr>
          <w:bCs/>
          <w:sz w:val="16"/>
          <w:szCs w:val="16"/>
        </w:rPr>
        <w:t>Kryterium nie dotyczy startujących eksporterów</w:t>
      </w:r>
      <w:r>
        <w:rPr>
          <w:bCs/>
          <w:sz w:val="16"/>
          <w:szCs w:val="16"/>
        </w:rPr>
        <w:t>.</w:t>
      </w:r>
    </w:p>
  </w:footnote>
  <w:footnote w:id="15">
    <w:p w:rsidR="00CC0894" w:rsidRPr="00136912" w:rsidRDefault="00CC0894" w:rsidP="002A77A5">
      <w:pPr>
        <w:spacing w:after="0" w:line="23" w:lineRule="atLeast"/>
        <w:jc w:val="both"/>
        <w:rPr>
          <w:bCs/>
          <w:sz w:val="18"/>
          <w:szCs w:val="18"/>
        </w:rPr>
      </w:pPr>
      <w:r w:rsidRPr="002A77A5">
        <w:rPr>
          <w:rStyle w:val="Odwoanieprzypisudolnego"/>
          <w:sz w:val="16"/>
          <w:szCs w:val="16"/>
        </w:rPr>
        <w:footnoteRef/>
      </w:r>
      <w:r w:rsidRPr="002A77A5">
        <w:rPr>
          <w:sz w:val="16"/>
          <w:szCs w:val="16"/>
        </w:rPr>
        <w:t xml:space="preserve"> </w:t>
      </w:r>
      <w:r w:rsidRPr="002A77A5">
        <w:rPr>
          <w:bCs/>
          <w:sz w:val="16"/>
          <w:szCs w:val="16"/>
        </w:rPr>
        <w:t>Kryterium nie dotyczy startujących eksporterów</w:t>
      </w:r>
      <w:r>
        <w:rPr>
          <w:bCs/>
          <w:sz w:val="16"/>
          <w:szCs w:val="16"/>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41171"/>
    <w:multiLevelType w:val="hybridMultilevel"/>
    <w:tmpl w:val="930A5B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BFF60AA"/>
    <w:multiLevelType w:val="hybridMultilevel"/>
    <w:tmpl w:val="486839AA"/>
    <w:lvl w:ilvl="0" w:tplc="04150011">
      <w:start w:val="1"/>
      <w:numFmt w:val="decimal"/>
      <w:lvlText w:val="%1)"/>
      <w:lvlJc w:val="left"/>
      <w:pPr>
        <w:ind w:left="774" w:hanging="360"/>
      </w:pPr>
    </w:lvl>
    <w:lvl w:ilvl="1" w:tplc="04150019" w:tentative="1">
      <w:start w:val="1"/>
      <w:numFmt w:val="lowerLetter"/>
      <w:lvlText w:val="%2."/>
      <w:lvlJc w:val="left"/>
      <w:pPr>
        <w:ind w:left="1494" w:hanging="360"/>
      </w:pPr>
    </w:lvl>
    <w:lvl w:ilvl="2" w:tplc="0415001B" w:tentative="1">
      <w:start w:val="1"/>
      <w:numFmt w:val="lowerRoman"/>
      <w:lvlText w:val="%3."/>
      <w:lvlJc w:val="right"/>
      <w:pPr>
        <w:ind w:left="2214" w:hanging="180"/>
      </w:pPr>
    </w:lvl>
    <w:lvl w:ilvl="3" w:tplc="0415000F" w:tentative="1">
      <w:start w:val="1"/>
      <w:numFmt w:val="decimal"/>
      <w:lvlText w:val="%4."/>
      <w:lvlJc w:val="left"/>
      <w:pPr>
        <w:ind w:left="2934" w:hanging="360"/>
      </w:pPr>
    </w:lvl>
    <w:lvl w:ilvl="4" w:tplc="04150019" w:tentative="1">
      <w:start w:val="1"/>
      <w:numFmt w:val="lowerLetter"/>
      <w:lvlText w:val="%5."/>
      <w:lvlJc w:val="left"/>
      <w:pPr>
        <w:ind w:left="3654" w:hanging="360"/>
      </w:pPr>
    </w:lvl>
    <w:lvl w:ilvl="5" w:tplc="0415001B" w:tentative="1">
      <w:start w:val="1"/>
      <w:numFmt w:val="lowerRoman"/>
      <w:lvlText w:val="%6."/>
      <w:lvlJc w:val="right"/>
      <w:pPr>
        <w:ind w:left="4374" w:hanging="180"/>
      </w:pPr>
    </w:lvl>
    <w:lvl w:ilvl="6" w:tplc="0415000F" w:tentative="1">
      <w:start w:val="1"/>
      <w:numFmt w:val="decimal"/>
      <w:lvlText w:val="%7."/>
      <w:lvlJc w:val="left"/>
      <w:pPr>
        <w:ind w:left="5094" w:hanging="360"/>
      </w:pPr>
    </w:lvl>
    <w:lvl w:ilvl="7" w:tplc="04150019" w:tentative="1">
      <w:start w:val="1"/>
      <w:numFmt w:val="lowerLetter"/>
      <w:lvlText w:val="%8."/>
      <w:lvlJc w:val="left"/>
      <w:pPr>
        <w:ind w:left="5814" w:hanging="360"/>
      </w:pPr>
    </w:lvl>
    <w:lvl w:ilvl="8" w:tplc="0415001B" w:tentative="1">
      <w:start w:val="1"/>
      <w:numFmt w:val="lowerRoman"/>
      <w:lvlText w:val="%9."/>
      <w:lvlJc w:val="right"/>
      <w:pPr>
        <w:ind w:left="6534" w:hanging="180"/>
      </w:pPr>
    </w:lvl>
  </w:abstractNum>
  <w:abstractNum w:abstractNumId="2">
    <w:nsid w:val="0FF42985"/>
    <w:multiLevelType w:val="hybridMultilevel"/>
    <w:tmpl w:val="3618C1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124336CB"/>
    <w:multiLevelType w:val="hybridMultilevel"/>
    <w:tmpl w:val="55586320"/>
    <w:lvl w:ilvl="0" w:tplc="83664EFA">
      <w:start w:val="1"/>
      <w:numFmt w:val="decimal"/>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47D26D0"/>
    <w:multiLevelType w:val="hybridMultilevel"/>
    <w:tmpl w:val="4BE64B72"/>
    <w:lvl w:ilvl="0" w:tplc="04150001">
      <w:start w:val="1"/>
      <w:numFmt w:val="bullet"/>
      <w:lvlText w:val=""/>
      <w:lvlJc w:val="left"/>
      <w:pPr>
        <w:ind w:left="360" w:hanging="360"/>
      </w:pPr>
      <w:rPr>
        <w:rFonts w:ascii="Symbol" w:hAnsi="Symbol" w:hint="default"/>
        <w:b w:val="0"/>
        <w:i w:val="0"/>
        <w:strike w:val="0"/>
        <w:dstrike w:val="0"/>
        <w:color w:val="000000"/>
        <w:sz w:val="20"/>
        <w:szCs w:val="20"/>
        <w:u w:val="none" w:color="000000"/>
        <w:effect w:val="none"/>
        <w:bdr w:val="none" w:sz="0" w:space="0" w:color="auto" w:frame="1"/>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55C1F85"/>
    <w:multiLevelType w:val="hybridMultilevel"/>
    <w:tmpl w:val="D1A8BC56"/>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165F60B4"/>
    <w:multiLevelType w:val="hybridMultilevel"/>
    <w:tmpl w:val="4B7EB54C"/>
    <w:lvl w:ilvl="0" w:tplc="E75A089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nsid w:val="193A6CAD"/>
    <w:multiLevelType w:val="hybridMultilevel"/>
    <w:tmpl w:val="EE12EA1A"/>
    <w:lvl w:ilvl="0" w:tplc="71AAE190">
      <w:start w:val="1"/>
      <w:numFmt w:val="bullet"/>
      <w:lvlText w:val="•"/>
      <w:lvlJc w:val="left"/>
      <w:pPr>
        <w:ind w:left="7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D3CE3BEC">
      <w:start w:val="1"/>
      <w:numFmt w:val="bullet"/>
      <w:lvlText w:val="o"/>
      <w:lvlJc w:val="left"/>
      <w:pPr>
        <w:ind w:left="154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557838F4">
      <w:start w:val="1"/>
      <w:numFmt w:val="bullet"/>
      <w:lvlText w:val="▪"/>
      <w:lvlJc w:val="left"/>
      <w:pPr>
        <w:ind w:left="226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46FE14E8">
      <w:start w:val="1"/>
      <w:numFmt w:val="bullet"/>
      <w:lvlText w:val="•"/>
      <w:lvlJc w:val="left"/>
      <w:pPr>
        <w:ind w:left="29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3DA1B2E">
      <w:start w:val="1"/>
      <w:numFmt w:val="bullet"/>
      <w:lvlText w:val="o"/>
      <w:lvlJc w:val="left"/>
      <w:pPr>
        <w:ind w:left="370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0568E94C">
      <w:start w:val="1"/>
      <w:numFmt w:val="bullet"/>
      <w:lvlText w:val="▪"/>
      <w:lvlJc w:val="left"/>
      <w:pPr>
        <w:ind w:left="442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B5E0D30A">
      <w:start w:val="1"/>
      <w:numFmt w:val="bullet"/>
      <w:lvlText w:val="•"/>
      <w:lvlJc w:val="left"/>
      <w:pPr>
        <w:ind w:left="51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CD4D03C">
      <w:start w:val="1"/>
      <w:numFmt w:val="bullet"/>
      <w:lvlText w:val="o"/>
      <w:lvlJc w:val="left"/>
      <w:pPr>
        <w:ind w:left="586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3D0A01F6">
      <w:start w:val="1"/>
      <w:numFmt w:val="bullet"/>
      <w:lvlText w:val="▪"/>
      <w:lvlJc w:val="left"/>
      <w:pPr>
        <w:ind w:left="658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8">
    <w:nsid w:val="19EA5280"/>
    <w:multiLevelType w:val="hybridMultilevel"/>
    <w:tmpl w:val="7FA07D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B01348D"/>
    <w:multiLevelType w:val="hybridMultilevel"/>
    <w:tmpl w:val="AA82D6C8"/>
    <w:lvl w:ilvl="0" w:tplc="04150001">
      <w:start w:val="1"/>
      <w:numFmt w:val="bullet"/>
      <w:lvlText w:val=""/>
      <w:lvlJc w:val="left"/>
      <w:pPr>
        <w:ind w:left="765" w:hanging="360"/>
      </w:pPr>
      <w:rPr>
        <w:rFonts w:ascii="Symbol" w:hAnsi="Symbol" w:hint="default"/>
      </w:r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10">
    <w:nsid w:val="21417812"/>
    <w:multiLevelType w:val="hybridMultilevel"/>
    <w:tmpl w:val="18667538"/>
    <w:lvl w:ilvl="0" w:tplc="18B8BCC6">
      <w:start w:val="1"/>
      <w:numFmt w:val="decimal"/>
      <w:lvlText w:val="%1."/>
      <w:lvlJc w:val="left"/>
      <w:pPr>
        <w:ind w:left="360" w:hanging="360"/>
      </w:pPr>
      <w:rPr>
        <w:rFonts w:ascii="Calibri" w:eastAsia="Calibri" w:hAnsi="Calibri" w:cs="Calibri" w:hint="default"/>
        <w:b w:val="0"/>
        <w:i w:val="0"/>
        <w:strike w:val="0"/>
        <w:dstrike w:val="0"/>
        <w:color w:val="000000"/>
        <w:sz w:val="20"/>
        <w:szCs w:val="20"/>
        <w:u w:val="none" w:color="000000"/>
        <w:effect w:val="none"/>
        <w:bdr w:val="none" w:sz="0" w:space="0" w:color="auto" w:frame="1"/>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B6E4485"/>
    <w:multiLevelType w:val="hybridMultilevel"/>
    <w:tmpl w:val="DAEE70B6"/>
    <w:lvl w:ilvl="0" w:tplc="04150001">
      <w:start w:val="1"/>
      <w:numFmt w:val="bullet"/>
      <w:lvlText w:val=""/>
      <w:lvlJc w:val="left"/>
      <w:pPr>
        <w:ind w:left="1321" w:hanging="360"/>
      </w:pPr>
      <w:rPr>
        <w:rFonts w:ascii="Symbol" w:hAnsi="Symbol" w:hint="default"/>
      </w:rPr>
    </w:lvl>
    <w:lvl w:ilvl="1" w:tplc="04150019" w:tentative="1">
      <w:start w:val="1"/>
      <w:numFmt w:val="lowerLetter"/>
      <w:lvlText w:val="%2."/>
      <w:lvlJc w:val="left"/>
      <w:pPr>
        <w:ind w:left="2041" w:hanging="360"/>
      </w:pPr>
    </w:lvl>
    <w:lvl w:ilvl="2" w:tplc="0415001B" w:tentative="1">
      <w:start w:val="1"/>
      <w:numFmt w:val="lowerRoman"/>
      <w:lvlText w:val="%3."/>
      <w:lvlJc w:val="right"/>
      <w:pPr>
        <w:ind w:left="2761" w:hanging="180"/>
      </w:pPr>
    </w:lvl>
    <w:lvl w:ilvl="3" w:tplc="0415000F" w:tentative="1">
      <w:start w:val="1"/>
      <w:numFmt w:val="decimal"/>
      <w:lvlText w:val="%4."/>
      <w:lvlJc w:val="left"/>
      <w:pPr>
        <w:ind w:left="3481" w:hanging="360"/>
      </w:pPr>
    </w:lvl>
    <w:lvl w:ilvl="4" w:tplc="04150019" w:tentative="1">
      <w:start w:val="1"/>
      <w:numFmt w:val="lowerLetter"/>
      <w:lvlText w:val="%5."/>
      <w:lvlJc w:val="left"/>
      <w:pPr>
        <w:ind w:left="4201" w:hanging="360"/>
      </w:pPr>
    </w:lvl>
    <w:lvl w:ilvl="5" w:tplc="0415001B" w:tentative="1">
      <w:start w:val="1"/>
      <w:numFmt w:val="lowerRoman"/>
      <w:lvlText w:val="%6."/>
      <w:lvlJc w:val="right"/>
      <w:pPr>
        <w:ind w:left="4921" w:hanging="180"/>
      </w:pPr>
    </w:lvl>
    <w:lvl w:ilvl="6" w:tplc="0415000F" w:tentative="1">
      <w:start w:val="1"/>
      <w:numFmt w:val="decimal"/>
      <w:lvlText w:val="%7."/>
      <w:lvlJc w:val="left"/>
      <w:pPr>
        <w:ind w:left="5641" w:hanging="360"/>
      </w:pPr>
    </w:lvl>
    <w:lvl w:ilvl="7" w:tplc="04150019" w:tentative="1">
      <w:start w:val="1"/>
      <w:numFmt w:val="lowerLetter"/>
      <w:lvlText w:val="%8."/>
      <w:lvlJc w:val="left"/>
      <w:pPr>
        <w:ind w:left="6361" w:hanging="360"/>
      </w:pPr>
    </w:lvl>
    <w:lvl w:ilvl="8" w:tplc="0415001B" w:tentative="1">
      <w:start w:val="1"/>
      <w:numFmt w:val="lowerRoman"/>
      <w:lvlText w:val="%9."/>
      <w:lvlJc w:val="right"/>
      <w:pPr>
        <w:ind w:left="7081" w:hanging="180"/>
      </w:pPr>
    </w:lvl>
  </w:abstractNum>
  <w:abstractNum w:abstractNumId="12">
    <w:nsid w:val="2E036242"/>
    <w:multiLevelType w:val="hybridMultilevel"/>
    <w:tmpl w:val="1A3CD890"/>
    <w:lvl w:ilvl="0" w:tplc="FDBA4DA4">
      <w:start w:val="1"/>
      <w:numFmt w:val="decimal"/>
      <w:lvlText w:val="%1."/>
      <w:lvlJc w:val="left"/>
      <w:pPr>
        <w:ind w:left="749" w:hanging="360"/>
      </w:pPr>
      <w:rPr>
        <w:rFonts w:ascii="Calibri" w:hAnsi="Calibri" w:hint="default"/>
      </w:rPr>
    </w:lvl>
    <w:lvl w:ilvl="1" w:tplc="04150019" w:tentative="1">
      <w:start w:val="1"/>
      <w:numFmt w:val="lowerLetter"/>
      <w:lvlText w:val="%2."/>
      <w:lvlJc w:val="left"/>
      <w:pPr>
        <w:ind w:left="1469" w:hanging="360"/>
      </w:pPr>
    </w:lvl>
    <w:lvl w:ilvl="2" w:tplc="0415001B" w:tentative="1">
      <w:start w:val="1"/>
      <w:numFmt w:val="lowerRoman"/>
      <w:lvlText w:val="%3."/>
      <w:lvlJc w:val="right"/>
      <w:pPr>
        <w:ind w:left="2189" w:hanging="180"/>
      </w:pPr>
    </w:lvl>
    <w:lvl w:ilvl="3" w:tplc="0415000F" w:tentative="1">
      <w:start w:val="1"/>
      <w:numFmt w:val="decimal"/>
      <w:lvlText w:val="%4."/>
      <w:lvlJc w:val="left"/>
      <w:pPr>
        <w:ind w:left="2909" w:hanging="360"/>
      </w:pPr>
    </w:lvl>
    <w:lvl w:ilvl="4" w:tplc="04150019" w:tentative="1">
      <w:start w:val="1"/>
      <w:numFmt w:val="lowerLetter"/>
      <w:lvlText w:val="%5."/>
      <w:lvlJc w:val="left"/>
      <w:pPr>
        <w:ind w:left="3629" w:hanging="360"/>
      </w:pPr>
    </w:lvl>
    <w:lvl w:ilvl="5" w:tplc="0415001B" w:tentative="1">
      <w:start w:val="1"/>
      <w:numFmt w:val="lowerRoman"/>
      <w:lvlText w:val="%6."/>
      <w:lvlJc w:val="right"/>
      <w:pPr>
        <w:ind w:left="4349" w:hanging="180"/>
      </w:pPr>
    </w:lvl>
    <w:lvl w:ilvl="6" w:tplc="0415000F" w:tentative="1">
      <w:start w:val="1"/>
      <w:numFmt w:val="decimal"/>
      <w:lvlText w:val="%7."/>
      <w:lvlJc w:val="left"/>
      <w:pPr>
        <w:ind w:left="5069" w:hanging="360"/>
      </w:pPr>
    </w:lvl>
    <w:lvl w:ilvl="7" w:tplc="04150019" w:tentative="1">
      <w:start w:val="1"/>
      <w:numFmt w:val="lowerLetter"/>
      <w:lvlText w:val="%8."/>
      <w:lvlJc w:val="left"/>
      <w:pPr>
        <w:ind w:left="5789" w:hanging="360"/>
      </w:pPr>
    </w:lvl>
    <w:lvl w:ilvl="8" w:tplc="0415001B" w:tentative="1">
      <w:start w:val="1"/>
      <w:numFmt w:val="lowerRoman"/>
      <w:lvlText w:val="%9."/>
      <w:lvlJc w:val="right"/>
      <w:pPr>
        <w:ind w:left="6509" w:hanging="180"/>
      </w:pPr>
    </w:lvl>
  </w:abstractNum>
  <w:abstractNum w:abstractNumId="13">
    <w:nsid w:val="32051896"/>
    <w:multiLevelType w:val="hybridMultilevel"/>
    <w:tmpl w:val="CF962560"/>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4">
    <w:nsid w:val="33FA2F35"/>
    <w:multiLevelType w:val="hybridMultilevel"/>
    <w:tmpl w:val="88BAE3A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nsid w:val="34402776"/>
    <w:multiLevelType w:val="hybridMultilevel"/>
    <w:tmpl w:val="0382EDC0"/>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6">
    <w:nsid w:val="34C8083D"/>
    <w:multiLevelType w:val="hybridMultilevel"/>
    <w:tmpl w:val="73224EFA"/>
    <w:lvl w:ilvl="0" w:tplc="71AAE190">
      <w:start w:val="1"/>
      <w:numFmt w:val="bullet"/>
      <w:lvlText w:val="•"/>
      <w:lvlJc w:val="left"/>
      <w:pPr>
        <w:ind w:left="7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04150003" w:tentative="1">
      <w:start w:val="1"/>
      <w:numFmt w:val="bullet"/>
      <w:lvlText w:val="o"/>
      <w:lvlJc w:val="left"/>
      <w:pPr>
        <w:ind w:left="1430" w:hanging="360"/>
      </w:pPr>
      <w:rPr>
        <w:rFonts w:ascii="Courier New" w:hAnsi="Courier New" w:cs="Courier New" w:hint="default"/>
      </w:rPr>
    </w:lvl>
    <w:lvl w:ilvl="2" w:tplc="04150005" w:tentative="1">
      <w:start w:val="1"/>
      <w:numFmt w:val="bullet"/>
      <w:lvlText w:val=""/>
      <w:lvlJc w:val="left"/>
      <w:pPr>
        <w:ind w:left="2150" w:hanging="360"/>
      </w:pPr>
      <w:rPr>
        <w:rFonts w:ascii="Wingdings" w:hAnsi="Wingdings" w:hint="default"/>
      </w:rPr>
    </w:lvl>
    <w:lvl w:ilvl="3" w:tplc="04150001" w:tentative="1">
      <w:start w:val="1"/>
      <w:numFmt w:val="bullet"/>
      <w:lvlText w:val=""/>
      <w:lvlJc w:val="left"/>
      <w:pPr>
        <w:ind w:left="2870" w:hanging="360"/>
      </w:pPr>
      <w:rPr>
        <w:rFonts w:ascii="Symbol" w:hAnsi="Symbol" w:hint="default"/>
      </w:rPr>
    </w:lvl>
    <w:lvl w:ilvl="4" w:tplc="04150003" w:tentative="1">
      <w:start w:val="1"/>
      <w:numFmt w:val="bullet"/>
      <w:lvlText w:val="o"/>
      <w:lvlJc w:val="left"/>
      <w:pPr>
        <w:ind w:left="3590" w:hanging="360"/>
      </w:pPr>
      <w:rPr>
        <w:rFonts w:ascii="Courier New" w:hAnsi="Courier New" w:cs="Courier New" w:hint="default"/>
      </w:rPr>
    </w:lvl>
    <w:lvl w:ilvl="5" w:tplc="04150005" w:tentative="1">
      <w:start w:val="1"/>
      <w:numFmt w:val="bullet"/>
      <w:lvlText w:val=""/>
      <w:lvlJc w:val="left"/>
      <w:pPr>
        <w:ind w:left="4310" w:hanging="360"/>
      </w:pPr>
      <w:rPr>
        <w:rFonts w:ascii="Wingdings" w:hAnsi="Wingdings" w:hint="default"/>
      </w:rPr>
    </w:lvl>
    <w:lvl w:ilvl="6" w:tplc="04150001" w:tentative="1">
      <w:start w:val="1"/>
      <w:numFmt w:val="bullet"/>
      <w:lvlText w:val=""/>
      <w:lvlJc w:val="left"/>
      <w:pPr>
        <w:ind w:left="5030" w:hanging="360"/>
      </w:pPr>
      <w:rPr>
        <w:rFonts w:ascii="Symbol" w:hAnsi="Symbol" w:hint="default"/>
      </w:rPr>
    </w:lvl>
    <w:lvl w:ilvl="7" w:tplc="04150003" w:tentative="1">
      <w:start w:val="1"/>
      <w:numFmt w:val="bullet"/>
      <w:lvlText w:val="o"/>
      <w:lvlJc w:val="left"/>
      <w:pPr>
        <w:ind w:left="5750" w:hanging="360"/>
      </w:pPr>
      <w:rPr>
        <w:rFonts w:ascii="Courier New" w:hAnsi="Courier New" w:cs="Courier New" w:hint="default"/>
      </w:rPr>
    </w:lvl>
    <w:lvl w:ilvl="8" w:tplc="04150005" w:tentative="1">
      <w:start w:val="1"/>
      <w:numFmt w:val="bullet"/>
      <w:lvlText w:val=""/>
      <w:lvlJc w:val="left"/>
      <w:pPr>
        <w:ind w:left="6470" w:hanging="360"/>
      </w:pPr>
      <w:rPr>
        <w:rFonts w:ascii="Wingdings" w:hAnsi="Wingdings" w:hint="default"/>
      </w:rPr>
    </w:lvl>
  </w:abstractNum>
  <w:abstractNum w:abstractNumId="17">
    <w:nsid w:val="35042803"/>
    <w:multiLevelType w:val="hybridMultilevel"/>
    <w:tmpl w:val="887C8C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54E318A"/>
    <w:multiLevelType w:val="hybridMultilevel"/>
    <w:tmpl w:val="932A20AA"/>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39BF0D41"/>
    <w:multiLevelType w:val="hybridMultilevel"/>
    <w:tmpl w:val="3F4E265A"/>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3CBC2B62"/>
    <w:multiLevelType w:val="hybridMultilevel"/>
    <w:tmpl w:val="2AB25C3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nsid w:val="3DCE4502"/>
    <w:multiLevelType w:val="hybridMultilevel"/>
    <w:tmpl w:val="3078B522"/>
    <w:lvl w:ilvl="0" w:tplc="04150001">
      <w:start w:val="1"/>
      <w:numFmt w:val="bullet"/>
      <w:lvlText w:val=""/>
      <w:lvlJc w:val="left"/>
      <w:pPr>
        <w:ind w:left="720" w:hanging="360"/>
      </w:pPr>
      <w:rPr>
        <w:rFonts w:ascii="Symbol" w:hAnsi="Symbo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3F55FA9"/>
    <w:multiLevelType w:val="hybridMultilevel"/>
    <w:tmpl w:val="648CC260"/>
    <w:lvl w:ilvl="0" w:tplc="E75A089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nsid w:val="461734A3"/>
    <w:multiLevelType w:val="hybridMultilevel"/>
    <w:tmpl w:val="FC840FFE"/>
    <w:lvl w:ilvl="0" w:tplc="18B8BCC6">
      <w:start w:val="1"/>
      <w:numFmt w:val="decimal"/>
      <w:lvlText w:val="%1."/>
      <w:lvlJc w:val="left"/>
      <w:pPr>
        <w:ind w:left="360" w:hanging="360"/>
      </w:pPr>
      <w:rPr>
        <w:rFonts w:ascii="Calibri" w:eastAsia="Calibri" w:hAnsi="Calibri" w:cs="Calibri" w:hint="default"/>
        <w:b w:val="0"/>
        <w:i w:val="0"/>
        <w:strike w:val="0"/>
        <w:dstrike w:val="0"/>
        <w:color w:val="000000"/>
        <w:sz w:val="20"/>
        <w:szCs w:val="20"/>
        <w:u w:val="none" w:color="000000"/>
        <w:effect w:val="none"/>
        <w:bdr w:val="none" w:sz="0" w:space="0" w:color="auto" w:frame="1"/>
        <w:vertAlign w:val="baseline"/>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4">
    <w:nsid w:val="4D462EB5"/>
    <w:multiLevelType w:val="hybridMultilevel"/>
    <w:tmpl w:val="340ADBD2"/>
    <w:lvl w:ilvl="0" w:tplc="C58630A2">
      <w:start w:val="1"/>
      <w:numFmt w:val="bullet"/>
      <w:lvlText w:val="•"/>
      <w:lvlJc w:val="left"/>
      <w:pPr>
        <w:ind w:left="4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1BCCE5C2">
      <w:start w:val="1"/>
      <w:numFmt w:val="bullet"/>
      <w:lvlText w:val="o"/>
      <w:lvlJc w:val="left"/>
      <w:pPr>
        <w:ind w:left="118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BED8F29C">
      <w:start w:val="1"/>
      <w:numFmt w:val="bullet"/>
      <w:lvlText w:val="▪"/>
      <w:lvlJc w:val="left"/>
      <w:pPr>
        <w:ind w:left="190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0D62AEB2">
      <w:start w:val="1"/>
      <w:numFmt w:val="bullet"/>
      <w:lvlText w:val="•"/>
      <w:lvlJc w:val="left"/>
      <w:pPr>
        <w:ind w:left="26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550AF04">
      <w:start w:val="1"/>
      <w:numFmt w:val="bullet"/>
      <w:lvlText w:val="o"/>
      <w:lvlJc w:val="left"/>
      <w:pPr>
        <w:ind w:left="334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9F88C66C">
      <w:start w:val="1"/>
      <w:numFmt w:val="bullet"/>
      <w:lvlText w:val="▪"/>
      <w:lvlJc w:val="left"/>
      <w:pPr>
        <w:ind w:left="406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D332D330">
      <w:start w:val="1"/>
      <w:numFmt w:val="bullet"/>
      <w:lvlText w:val="•"/>
      <w:lvlJc w:val="left"/>
      <w:pPr>
        <w:ind w:left="47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53A42C8A">
      <w:start w:val="1"/>
      <w:numFmt w:val="bullet"/>
      <w:lvlText w:val="o"/>
      <w:lvlJc w:val="left"/>
      <w:pPr>
        <w:ind w:left="550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F08CBAB2">
      <w:start w:val="1"/>
      <w:numFmt w:val="bullet"/>
      <w:lvlText w:val="▪"/>
      <w:lvlJc w:val="left"/>
      <w:pPr>
        <w:ind w:left="622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25">
    <w:nsid w:val="4D980CAC"/>
    <w:multiLevelType w:val="hybridMultilevel"/>
    <w:tmpl w:val="35A8DAAA"/>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4E5276FD"/>
    <w:multiLevelType w:val="multilevel"/>
    <w:tmpl w:val="0B728DE2"/>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0"/>
        </w:tabs>
        <w:ind w:left="0" w:firstLine="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27">
    <w:nsid w:val="4E84745C"/>
    <w:multiLevelType w:val="hybridMultilevel"/>
    <w:tmpl w:val="91C252E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
    <w:nsid w:val="54951F1A"/>
    <w:multiLevelType w:val="hybridMultilevel"/>
    <w:tmpl w:val="F492242C"/>
    <w:lvl w:ilvl="0" w:tplc="E75A0896">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579A6B84"/>
    <w:multiLevelType w:val="hybridMultilevel"/>
    <w:tmpl w:val="F60E35DA"/>
    <w:lvl w:ilvl="0" w:tplc="4CB4211C">
      <w:start w:val="1"/>
      <w:numFmt w:val="lowerLetter"/>
      <w:lvlText w:val="%1)"/>
      <w:lvlJc w:val="left"/>
      <w:pPr>
        <w:ind w:left="720" w:hanging="360"/>
      </w:pPr>
      <w:rPr>
        <w:rFonts w:ascii="Calibri" w:eastAsia="Calibri" w:hAnsi="Calibri" w:cs="Arial"/>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9845A94"/>
    <w:multiLevelType w:val="hybridMultilevel"/>
    <w:tmpl w:val="6AF6F0AC"/>
    <w:lvl w:ilvl="0" w:tplc="E75A08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5D357417"/>
    <w:multiLevelType w:val="hybridMultilevel"/>
    <w:tmpl w:val="DAB258C6"/>
    <w:lvl w:ilvl="0" w:tplc="955A1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E257F54"/>
    <w:multiLevelType w:val="hybridMultilevel"/>
    <w:tmpl w:val="DD989CB8"/>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nsid w:val="5F882569"/>
    <w:multiLevelType w:val="hybridMultilevel"/>
    <w:tmpl w:val="0A70DE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0520211"/>
    <w:multiLevelType w:val="hybridMultilevel"/>
    <w:tmpl w:val="EB50E418"/>
    <w:lvl w:ilvl="0" w:tplc="6C22AD16">
      <w:start w:val="1"/>
      <w:numFmt w:val="bullet"/>
      <w:lvlText w:val=""/>
      <w:lvlJc w:val="left"/>
      <w:pPr>
        <w:ind w:left="1065" w:hanging="360"/>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48F0A55"/>
    <w:multiLevelType w:val="hybridMultilevel"/>
    <w:tmpl w:val="3AA2A96C"/>
    <w:lvl w:ilvl="0" w:tplc="E75A08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68A12ED7"/>
    <w:multiLevelType w:val="hybridMultilevel"/>
    <w:tmpl w:val="EA8EE8FC"/>
    <w:lvl w:ilvl="0" w:tplc="1D48D54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B765121"/>
    <w:multiLevelType w:val="hybridMultilevel"/>
    <w:tmpl w:val="5F5237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6C287C57"/>
    <w:multiLevelType w:val="hybridMultilevel"/>
    <w:tmpl w:val="B70CBF5A"/>
    <w:lvl w:ilvl="0" w:tplc="5BC645B0">
      <w:start w:val="1"/>
      <w:numFmt w:val="bullet"/>
      <w:lvlText w:val="-"/>
      <w:lvlJc w:val="left"/>
      <w:pPr>
        <w:ind w:left="999" w:hanging="360"/>
      </w:pPr>
      <w:rPr>
        <w:rFonts w:ascii="Calibri" w:hAnsi="Calibri" w:hint="default"/>
      </w:rPr>
    </w:lvl>
    <w:lvl w:ilvl="1" w:tplc="04150003" w:tentative="1">
      <w:start w:val="1"/>
      <w:numFmt w:val="bullet"/>
      <w:lvlText w:val="o"/>
      <w:lvlJc w:val="left"/>
      <w:pPr>
        <w:ind w:left="1719" w:hanging="360"/>
      </w:pPr>
      <w:rPr>
        <w:rFonts w:ascii="Courier New" w:hAnsi="Courier New" w:cs="Courier New" w:hint="default"/>
      </w:rPr>
    </w:lvl>
    <w:lvl w:ilvl="2" w:tplc="04150005" w:tentative="1">
      <w:start w:val="1"/>
      <w:numFmt w:val="bullet"/>
      <w:lvlText w:val=""/>
      <w:lvlJc w:val="left"/>
      <w:pPr>
        <w:ind w:left="2439" w:hanging="360"/>
      </w:pPr>
      <w:rPr>
        <w:rFonts w:ascii="Wingdings" w:hAnsi="Wingdings" w:hint="default"/>
      </w:rPr>
    </w:lvl>
    <w:lvl w:ilvl="3" w:tplc="04150001" w:tentative="1">
      <w:start w:val="1"/>
      <w:numFmt w:val="bullet"/>
      <w:lvlText w:val=""/>
      <w:lvlJc w:val="left"/>
      <w:pPr>
        <w:ind w:left="3159" w:hanging="360"/>
      </w:pPr>
      <w:rPr>
        <w:rFonts w:ascii="Symbol" w:hAnsi="Symbol" w:hint="default"/>
      </w:rPr>
    </w:lvl>
    <w:lvl w:ilvl="4" w:tplc="04150003" w:tentative="1">
      <w:start w:val="1"/>
      <w:numFmt w:val="bullet"/>
      <w:lvlText w:val="o"/>
      <w:lvlJc w:val="left"/>
      <w:pPr>
        <w:ind w:left="3879" w:hanging="360"/>
      </w:pPr>
      <w:rPr>
        <w:rFonts w:ascii="Courier New" w:hAnsi="Courier New" w:cs="Courier New" w:hint="default"/>
      </w:rPr>
    </w:lvl>
    <w:lvl w:ilvl="5" w:tplc="04150005" w:tentative="1">
      <w:start w:val="1"/>
      <w:numFmt w:val="bullet"/>
      <w:lvlText w:val=""/>
      <w:lvlJc w:val="left"/>
      <w:pPr>
        <w:ind w:left="4599" w:hanging="360"/>
      </w:pPr>
      <w:rPr>
        <w:rFonts w:ascii="Wingdings" w:hAnsi="Wingdings" w:hint="default"/>
      </w:rPr>
    </w:lvl>
    <w:lvl w:ilvl="6" w:tplc="04150001" w:tentative="1">
      <w:start w:val="1"/>
      <w:numFmt w:val="bullet"/>
      <w:lvlText w:val=""/>
      <w:lvlJc w:val="left"/>
      <w:pPr>
        <w:ind w:left="5319" w:hanging="360"/>
      </w:pPr>
      <w:rPr>
        <w:rFonts w:ascii="Symbol" w:hAnsi="Symbol" w:hint="default"/>
      </w:rPr>
    </w:lvl>
    <w:lvl w:ilvl="7" w:tplc="04150003" w:tentative="1">
      <w:start w:val="1"/>
      <w:numFmt w:val="bullet"/>
      <w:lvlText w:val="o"/>
      <w:lvlJc w:val="left"/>
      <w:pPr>
        <w:ind w:left="6039" w:hanging="360"/>
      </w:pPr>
      <w:rPr>
        <w:rFonts w:ascii="Courier New" w:hAnsi="Courier New" w:cs="Courier New" w:hint="default"/>
      </w:rPr>
    </w:lvl>
    <w:lvl w:ilvl="8" w:tplc="04150005" w:tentative="1">
      <w:start w:val="1"/>
      <w:numFmt w:val="bullet"/>
      <w:lvlText w:val=""/>
      <w:lvlJc w:val="left"/>
      <w:pPr>
        <w:ind w:left="6759" w:hanging="360"/>
      </w:pPr>
      <w:rPr>
        <w:rFonts w:ascii="Wingdings" w:hAnsi="Wingdings" w:hint="default"/>
      </w:rPr>
    </w:lvl>
  </w:abstractNum>
  <w:abstractNum w:abstractNumId="39">
    <w:nsid w:val="6CA83C87"/>
    <w:multiLevelType w:val="hybridMultilevel"/>
    <w:tmpl w:val="A6EAEC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6DAE6F30"/>
    <w:multiLevelType w:val="hybridMultilevel"/>
    <w:tmpl w:val="B8A65F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75424134"/>
    <w:multiLevelType w:val="hybridMultilevel"/>
    <w:tmpl w:val="2DF0BE4E"/>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67701B2"/>
    <w:multiLevelType w:val="hybridMultilevel"/>
    <w:tmpl w:val="68920E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77D33941"/>
    <w:multiLevelType w:val="hybridMultilevel"/>
    <w:tmpl w:val="FD88F1BA"/>
    <w:lvl w:ilvl="0" w:tplc="E75A08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785473F7"/>
    <w:multiLevelType w:val="hybridMultilevel"/>
    <w:tmpl w:val="0A5E0F96"/>
    <w:lvl w:ilvl="0" w:tplc="4CB4211C">
      <w:start w:val="1"/>
      <w:numFmt w:val="lowerLetter"/>
      <w:lvlText w:val="%1)"/>
      <w:lvlJc w:val="left"/>
      <w:pPr>
        <w:ind w:left="720" w:hanging="360"/>
      </w:pPr>
      <w:rPr>
        <w:rFonts w:ascii="Calibri" w:eastAsia="Calibri" w:hAnsi="Calibri" w:cs="Arial"/>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nsid w:val="7AF13612"/>
    <w:multiLevelType w:val="hybridMultilevel"/>
    <w:tmpl w:val="30FA70B0"/>
    <w:lvl w:ilvl="0" w:tplc="7702E54A">
      <w:start w:val="1"/>
      <w:numFmt w:val="decimal"/>
      <w:lvlText w:val="%1"/>
      <w:lvlJc w:val="left"/>
      <w:pPr>
        <w:ind w:left="13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EC2E2408">
      <w:start w:val="1"/>
      <w:numFmt w:val="lowerLetter"/>
      <w:lvlText w:val="%2"/>
      <w:lvlJc w:val="left"/>
      <w:pPr>
        <w:ind w:left="118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B3A2DBE8">
      <w:start w:val="1"/>
      <w:numFmt w:val="lowerRoman"/>
      <w:lvlText w:val="%3"/>
      <w:lvlJc w:val="left"/>
      <w:pPr>
        <w:ind w:left="190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FA88D7C2">
      <w:start w:val="1"/>
      <w:numFmt w:val="decimal"/>
      <w:lvlText w:val="%4"/>
      <w:lvlJc w:val="left"/>
      <w:pPr>
        <w:ind w:left="262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C6C05432">
      <w:start w:val="1"/>
      <w:numFmt w:val="lowerLetter"/>
      <w:lvlText w:val="%5"/>
      <w:lvlJc w:val="left"/>
      <w:pPr>
        <w:ind w:left="334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9344460E">
      <w:start w:val="1"/>
      <w:numFmt w:val="lowerRoman"/>
      <w:lvlText w:val="%6"/>
      <w:lvlJc w:val="left"/>
      <w:pPr>
        <w:ind w:left="406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DB0CFE7C">
      <w:start w:val="1"/>
      <w:numFmt w:val="decimal"/>
      <w:lvlText w:val="%7"/>
      <w:lvlJc w:val="left"/>
      <w:pPr>
        <w:ind w:left="478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6040128A">
      <w:start w:val="1"/>
      <w:numFmt w:val="lowerLetter"/>
      <w:lvlText w:val="%8"/>
      <w:lvlJc w:val="left"/>
      <w:pPr>
        <w:ind w:left="550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B212CBD4">
      <w:start w:val="1"/>
      <w:numFmt w:val="lowerRoman"/>
      <w:lvlText w:val="%9"/>
      <w:lvlJc w:val="left"/>
      <w:pPr>
        <w:ind w:left="622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46">
    <w:nsid w:val="7B123DCE"/>
    <w:multiLevelType w:val="hybridMultilevel"/>
    <w:tmpl w:val="8CD0B28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7">
    <w:nsid w:val="7CF049F8"/>
    <w:multiLevelType w:val="hybridMultilevel"/>
    <w:tmpl w:val="E4DA02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9"/>
  </w:num>
  <w:num w:numId="2">
    <w:abstractNumId w:val="31"/>
  </w:num>
  <w:num w:numId="3">
    <w:abstractNumId w:val="6"/>
  </w:num>
  <w:num w:numId="4">
    <w:abstractNumId w:val="35"/>
  </w:num>
  <w:num w:numId="5">
    <w:abstractNumId w:val="43"/>
  </w:num>
  <w:num w:numId="6">
    <w:abstractNumId w:val="41"/>
  </w:num>
  <w:num w:numId="7">
    <w:abstractNumId w:val="22"/>
  </w:num>
  <w:num w:numId="8">
    <w:abstractNumId w:val="38"/>
  </w:num>
  <w:num w:numId="9">
    <w:abstractNumId w:val="32"/>
  </w:num>
  <w:num w:numId="10">
    <w:abstractNumId w:val="28"/>
  </w:num>
  <w:num w:numId="11">
    <w:abstractNumId w:val="26"/>
  </w:num>
  <w:num w:numId="12">
    <w:abstractNumId w:val="12"/>
  </w:num>
  <w:num w:numId="13">
    <w:abstractNumId w:val="34"/>
  </w:num>
  <w:num w:numId="14">
    <w:abstractNumId w:val="15"/>
  </w:num>
  <w:num w:numId="15">
    <w:abstractNumId w:val="39"/>
  </w:num>
  <w:num w:numId="16">
    <w:abstractNumId w:val="30"/>
  </w:num>
  <w:num w:numId="1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lvlOverride w:ilvl="0">
      <w:startOverride w:val="1"/>
    </w:lvlOverride>
    <w:lvlOverride w:ilvl="1"/>
    <w:lvlOverride w:ilvl="2"/>
    <w:lvlOverride w:ilvl="3"/>
    <w:lvlOverride w:ilvl="4"/>
    <w:lvlOverride w:ilvl="5"/>
    <w:lvlOverride w:ilvl="6"/>
    <w:lvlOverride w:ilvl="7"/>
    <w:lvlOverride w:ilvl="8"/>
  </w:num>
  <w:num w:numId="19">
    <w:abstractNumId w:val="23"/>
  </w:num>
  <w:num w:numId="20">
    <w:abstractNumId w:val="10"/>
  </w:num>
  <w:num w:numId="21">
    <w:abstractNumId w:val="46"/>
  </w:num>
  <w:num w:numId="22">
    <w:abstractNumId w:val="9"/>
  </w:num>
  <w:num w:numId="23">
    <w:abstractNumId w:val="3"/>
  </w:num>
  <w:num w:numId="24">
    <w:abstractNumId w:val="40"/>
  </w:num>
  <w:num w:numId="25">
    <w:abstractNumId w:val="1"/>
  </w:num>
  <w:num w:numId="26">
    <w:abstractNumId w:val="25"/>
  </w:num>
  <w:num w:numId="27">
    <w:abstractNumId w:val="11"/>
  </w:num>
  <w:num w:numId="28">
    <w:abstractNumId w:val="42"/>
  </w:num>
  <w:num w:numId="29">
    <w:abstractNumId w:val="9"/>
  </w:num>
  <w:num w:numId="30">
    <w:abstractNumId w:val="13"/>
  </w:num>
  <w:num w:numId="31">
    <w:abstractNumId w:val="2"/>
  </w:num>
  <w:num w:numId="32">
    <w:abstractNumId w:val="27"/>
  </w:num>
  <w:num w:numId="33">
    <w:abstractNumId w:val="20"/>
  </w:num>
  <w:num w:numId="34">
    <w:abstractNumId w:val="36"/>
  </w:num>
  <w:num w:numId="35">
    <w:abstractNumId w:val="37"/>
  </w:num>
  <w:num w:numId="36">
    <w:abstractNumId w:val="47"/>
  </w:num>
  <w:num w:numId="37">
    <w:abstractNumId w:val="4"/>
  </w:num>
  <w:num w:numId="38">
    <w:abstractNumId w:val="0"/>
  </w:num>
  <w:num w:numId="39">
    <w:abstractNumId w:val="5"/>
  </w:num>
  <w:num w:numId="40">
    <w:abstractNumId w:val="24"/>
  </w:num>
  <w:num w:numId="41">
    <w:abstractNumId w:val="18"/>
  </w:num>
  <w:num w:numId="42">
    <w:abstractNumId w:val="14"/>
  </w:num>
  <w:num w:numId="43">
    <w:abstractNumId w:val="17"/>
  </w:num>
  <w:num w:numId="44">
    <w:abstractNumId w:val="7"/>
  </w:num>
  <w:num w:numId="45">
    <w:abstractNumId w:val="8"/>
  </w:num>
  <w:num w:numId="46">
    <w:abstractNumId w:val="16"/>
  </w:num>
  <w:num w:numId="47">
    <w:abstractNumId w:val="45"/>
  </w:num>
  <w:num w:numId="48">
    <w:abstractNumId w:val="44"/>
  </w:num>
  <w:num w:numId="49">
    <w:abstractNumId w:val="29"/>
  </w:num>
  <w:num w:numId="50">
    <w:abstractNumId w:val="21"/>
  </w:num>
  <w:num w:numId="51">
    <w:abstractNumId w:val="33"/>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rsids>
    <w:rsidRoot w:val="008F4F2E"/>
    <w:rsid w:val="00002ED9"/>
    <w:rsid w:val="00010060"/>
    <w:rsid w:val="00010687"/>
    <w:rsid w:val="00016679"/>
    <w:rsid w:val="0002063F"/>
    <w:rsid w:val="00022525"/>
    <w:rsid w:val="000240B5"/>
    <w:rsid w:val="0002428B"/>
    <w:rsid w:val="00032AF9"/>
    <w:rsid w:val="00033A49"/>
    <w:rsid w:val="00034341"/>
    <w:rsid w:val="000346A2"/>
    <w:rsid w:val="00041F67"/>
    <w:rsid w:val="000424AE"/>
    <w:rsid w:val="00042C53"/>
    <w:rsid w:val="00042CAB"/>
    <w:rsid w:val="0005288E"/>
    <w:rsid w:val="00053558"/>
    <w:rsid w:val="00053EB7"/>
    <w:rsid w:val="000559DA"/>
    <w:rsid w:val="00061620"/>
    <w:rsid w:val="000619A6"/>
    <w:rsid w:val="00075A6A"/>
    <w:rsid w:val="0008212E"/>
    <w:rsid w:val="000856D3"/>
    <w:rsid w:val="00087144"/>
    <w:rsid w:val="00092E90"/>
    <w:rsid w:val="00094D65"/>
    <w:rsid w:val="00096994"/>
    <w:rsid w:val="000A0CD3"/>
    <w:rsid w:val="000A22CC"/>
    <w:rsid w:val="000A2524"/>
    <w:rsid w:val="000A29D0"/>
    <w:rsid w:val="000A406B"/>
    <w:rsid w:val="000B1D05"/>
    <w:rsid w:val="000B786A"/>
    <w:rsid w:val="000B79E6"/>
    <w:rsid w:val="000C356A"/>
    <w:rsid w:val="000C3EFC"/>
    <w:rsid w:val="000C5038"/>
    <w:rsid w:val="000D0297"/>
    <w:rsid w:val="000D0F3D"/>
    <w:rsid w:val="000D10D1"/>
    <w:rsid w:val="000D3ED9"/>
    <w:rsid w:val="000D4BD2"/>
    <w:rsid w:val="000D5F8F"/>
    <w:rsid w:val="000D6059"/>
    <w:rsid w:val="000D6B3E"/>
    <w:rsid w:val="000D7A3B"/>
    <w:rsid w:val="000E24DF"/>
    <w:rsid w:val="000E3E20"/>
    <w:rsid w:val="000F1D24"/>
    <w:rsid w:val="000F489A"/>
    <w:rsid w:val="000F5B20"/>
    <w:rsid w:val="00111B37"/>
    <w:rsid w:val="00112638"/>
    <w:rsid w:val="001133F9"/>
    <w:rsid w:val="00115A44"/>
    <w:rsid w:val="00122D3E"/>
    <w:rsid w:val="00124BF7"/>
    <w:rsid w:val="001257CF"/>
    <w:rsid w:val="0012588A"/>
    <w:rsid w:val="00126B25"/>
    <w:rsid w:val="001349DB"/>
    <w:rsid w:val="00135D08"/>
    <w:rsid w:val="00136096"/>
    <w:rsid w:val="001368B7"/>
    <w:rsid w:val="00136912"/>
    <w:rsid w:val="0013710E"/>
    <w:rsid w:val="00140249"/>
    <w:rsid w:val="0014395E"/>
    <w:rsid w:val="00145EB7"/>
    <w:rsid w:val="00153C0A"/>
    <w:rsid w:val="00155285"/>
    <w:rsid w:val="001573FB"/>
    <w:rsid w:val="00157DFC"/>
    <w:rsid w:val="0016356D"/>
    <w:rsid w:val="001673C1"/>
    <w:rsid w:val="001706E8"/>
    <w:rsid w:val="00176C74"/>
    <w:rsid w:val="0017795A"/>
    <w:rsid w:val="00183F6C"/>
    <w:rsid w:val="00185DA0"/>
    <w:rsid w:val="00186CBC"/>
    <w:rsid w:val="00187F30"/>
    <w:rsid w:val="00195D49"/>
    <w:rsid w:val="0019798A"/>
    <w:rsid w:val="00197A69"/>
    <w:rsid w:val="001A00D9"/>
    <w:rsid w:val="001A4FA0"/>
    <w:rsid w:val="001A7016"/>
    <w:rsid w:val="001B0E69"/>
    <w:rsid w:val="001B107C"/>
    <w:rsid w:val="001B5028"/>
    <w:rsid w:val="001B6062"/>
    <w:rsid w:val="001C2DD2"/>
    <w:rsid w:val="001C6B99"/>
    <w:rsid w:val="001D4CD9"/>
    <w:rsid w:val="001E1C0A"/>
    <w:rsid w:val="001E5EE2"/>
    <w:rsid w:val="001E6033"/>
    <w:rsid w:val="001E6F91"/>
    <w:rsid w:val="001E76A8"/>
    <w:rsid w:val="001F071F"/>
    <w:rsid w:val="001F1452"/>
    <w:rsid w:val="001F452B"/>
    <w:rsid w:val="00200BF9"/>
    <w:rsid w:val="00200E12"/>
    <w:rsid w:val="00206686"/>
    <w:rsid w:val="00211BC8"/>
    <w:rsid w:val="00211DF1"/>
    <w:rsid w:val="00212CB3"/>
    <w:rsid w:val="00216E2F"/>
    <w:rsid w:val="00225D21"/>
    <w:rsid w:val="00226015"/>
    <w:rsid w:val="002311A2"/>
    <w:rsid w:val="00231A39"/>
    <w:rsid w:val="00232246"/>
    <w:rsid w:val="00232577"/>
    <w:rsid w:val="002352F4"/>
    <w:rsid w:val="0025166B"/>
    <w:rsid w:val="002524FD"/>
    <w:rsid w:val="00252A8B"/>
    <w:rsid w:val="00253196"/>
    <w:rsid w:val="00253892"/>
    <w:rsid w:val="00253A63"/>
    <w:rsid w:val="002566AC"/>
    <w:rsid w:val="00257037"/>
    <w:rsid w:val="002575FF"/>
    <w:rsid w:val="002604B8"/>
    <w:rsid w:val="00260B12"/>
    <w:rsid w:val="0026248A"/>
    <w:rsid w:val="002646C9"/>
    <w:rsid w:val="002671DC"/>
    <w:rsid w:val="00267672"/>
    <w:rsid w:val="002676BE"/>
    <w:rsid w:val="00271C29"/>
    <w:rsid w:val="00274803"/>
    <w:rsid w:val="00275159"/>
    <w:rsid w:val="0027568B"/>
    <w:rsid w:val="002801C0"/>
    <w:rsid w:val="00281B9C"/>
    <w:rsid w:val="00282194"/>
    <w:rsid w:val="002850C4"/>
    <w:rsid w:val="0028733D"/>
    <w:rsid w:val="00287F62"/>
    <w:rsid w:val="002910B5"/>
    <w:rsid w:val="00294A58"/>
    <w:rsid w:val="002957E7"/>
    <w:rsid w:val="00295B57"/>
    <w:rsid w:val="00295DC8"/>
    <w:rsid w:val="00297DF7"/>
    <w:rsid w:val="002A0B8A"/>
    <w:rsid w:val="002A0E24"/>
    <w:rsid w:val="002A1BEA"/>
    <w:rsid w:val="002A2784"/>
    <w:rsid w:val="002A3E1B"/>
    <w:rsid w:val="002A6693"/>
    <w:rsid w:val="002A6FD7"/>
    <w:rsid w:val="002A77A5"/>
    <w:rsid w:val="002B2C68"/>
    <w:rsid w:val="002B5482"/>
    <w:rsid w:val="002B5976"/>
    <w:rsid w:val="002B768F"/>
    <w:rsid w:val="002B7D66"/>
    <w:rsid w:val="002C0467"/>
    <w:rsid w:val="002C2048"/>
    <w:rsid w:val="002C3BB2"/>
    <w:rsid w:val="002C50E4"/>
    <w:rsid w:val="002C5DB6"/>
    <w:rsid w:val="002E3FFF"/>
    <w:rsid w:val="002E5239"/>
    <w:rsid w:val="002E668B"/>
    <w:rsid w:val="002F14BA"/>
    <w:rsid w:val="002F45A7"/>
    <w:rsid w:val="002F6998"/>
    <w:rsid w:val="003022A0"/>
    <w:rsid w:val="00304385"/>
    <w:rsid w:val="003064BB"/>
    <w:rsid w:val="00307B5B"/>
    <w:rsid w:val="003101B3"/>
    <w:rsid w:val="0031054E"/>
    <w:rsid w:val="00312011"/>
    <w:rsid w:val="003128EE"/>
    <w:rsid w:val="0031290A"/>
    <w:rsid w:val="00313EBD"/>
    <w:rsid w:val="00320007"/>
    <w:rsid w:val="00323F86"/>
    <w:rsid w:val="00324653"/>
    <w:rsid w:val="00334A65"/>
    <w:rsid w:val="00335C97"/>
    <w:rsid w:val="00335EC9"/>
    <w:rsid w:val="00335F39"/>
    <w:rsid w:val="00342DB1"/>
    <w:rsid w:val="00344A74"/>
    <w:rsid w:val="00345DDF"/>
    <w:rsid w:val="00347085"/>
    <w:rsid w:val="003475A3"/>
    <w:rsid w:val="00350347"/>
    <w:rsid w:val="00350643"/>
    <w:rsid w:val="0035648F"/>
    <w:rsid w:val="003604E5"/>
    <w:rsid w:val="00360FA9"/>
    <w:rsid w:val="00363335"/>
    <w:rsid w:val="003639A4"/>
    <w:rsid w:val="00363AC8"/>
    <w:rsid w:val="0036498B"/>
    <w:rsid w:val="00365C07"/>
    <w:rsid w:val="00371DE3"/>
    <w:rsid w:val="0037301C"/>
    <w:rsid w:val="00374D65"/>
    <w:rsid w:val="003754D9"/>
    <w:rsid w:val="00380706"/>
    <w:rsid w:val="0038180A"/>
    <w:rsid w:val="00381A4A"/>
    <w:rsid w:val="0038260A"/>
    <w:rsid w:val="00382B3A"/>
    <w:rsid w:val="003837C1"/>
    <w:rsid w:val="00384191"/>
    <w:rsid w:val="00386E53"/>
    <w:rsid w:val="0039070B"/>
    <w:rsid w:val="00391E2B"/>
    <w:rsid w:val="003931EF"/>
    <w:rsid w:val="00393595"/>
    <w:rsid w:val="00394687"/>
    <w:rsid w:val="00397B87"/>
    <w:rsid w:val="003A3E90"/>
    <w:rsid w:val="003B38AC"/>
    <w:rsid w:val="003B3BCF"/>
    <w:rsid w:val="003B4DEB"/>
    <w:rsid w:val="003B7EC2"/>
    <w:rsid w:val="003C0AAF"/>
    <w:rsid w:val="003C2545"/>
    <w:rsid w:val="003C4C4F"/>
    <w:rsid w:val="003C70B7"/>
    <w:rsid w:val="003D0A63"/>
    <w:rsid w:val="003D0F80"/>
    <w:rsid w:val="003D1B9C"/>
    <w:rsid w:val="003D3209"/>
    <w:rsid w:val="003D32C3"/>
    <w:rsid w:val="003D3312"/>
    <w:rsid w:val="003D34B8"/>
    <w:rsid w:val="003D3D8E"/>
    <w:rsid w:val="003D5546"/>
    <w:rsid w:val="003E0D1F"/>
    <w:rsid w:val="003E4803"/>
    <w:rsid w:val="003E5650"/>
    <w:rsid w:val="003E5B82"/>
    <w:rsid w:val="003F39B7"/>
    <w:rsid w:val="003F60E1"/>
    <w:rsid w:val="003F660B"/>
    <w:rsid w:val="003F6A98"/>
    <w:rsid w:val="003F7897"/>
    <w:rsid w:val="00402E7D"/>
    <w:rsid w:val="00410CB9"/>
    <w:rsid w:val="00410E88"/>
    <w:rsid w:val="00415BA1"/>
    <w:rsid w:val="004202FD"/>
    <w:rsid w:val="00421022"/>
    <w:rsid w:val="0042249E"/>
    <w:rsid w:val="004224F6"/>
    <w:rsid w:val="004303FE"/>
    <w:rsid w:val="00430718"/>
    <w:rsid w:val="004313D2"/>
    <w:rsid w:val="004328BD"/>
    <w:rsid w:val="00434E72"/>
    <w:rsid w:val="00436687"/>
    <w:rsid w:val="00441FC4"/>
    <w:rsid w:val="00446845"/>
    <w:rsid w:val="004478E4"/>
    <w:rsid w:val="004528D0"/>
    <w:rsid w:val="00452DD4"/>
    <w:rsid w:val="00453623"/>
    <w:rsid w:val="0045628D"/>
    <w:rsid w:val="00456530"/>
    <w:rsid w:val="0046244F"/>
    <w:rsid w:val="0046248C"/>
    <w:rsid w:val="00462EEC"/>
    <w:rsid w:val="004645A4"/>
    <w:rsid w:val="004647D0"/>
    <w:rsid w:val="00470A44"/>
    <w:rsid w:val="004810E5"/>
    <w:rsid w:val="00484C93"/>
    <w:rsid w:val="0048644C"/>
    <w:rsid w:val="004865F1"/>
    <w:rsid w:val="0049024D"/>
    <w:rsid w:val="004906C3"/>
    <w:rsid w:val="00490CEF"/>
    <w:rsid w:val="00491E29"/>
    <w:rsid w:val="004948B8"/>
    <w:rsid w:val="00494E36"/>
    <w:rsid w:val="004976B6"/>
    <w:rsid w:val="004A0F68"/>
    <w:rsid w:val="004A1062"/>
    <w:rsid w:val="004A1539"/>
    <w:rsid w:val="004A4431"/>
    <w:rsid w:val="004A709F"/>
    <w:rsid w:val="004B196C"/>
    <w:rsid w:val="004B273F"/>
    <w:rsid w:val="004B2781"/>
    <w:rsid w:val="004C0C2B"/>
    <w:rsid w:val="004C205D"/>
    <w:rsid w:val="004C5093"/>
    <w:rsid w:val="004C7A15"/>
    <w:rsid w:val="004D17F4"/>
    <w:rsid w:val="004D1F28"/>
    <w:rsid w:val="004D25F9"/>
    <w:rsid w:val="004D28B0"/>
    <w:rsid w:val="004D46F7"/>
    <w:rsid w:val="004D565A"/>
    <w:rsid w:val="004D5CA5"/>
    <w:rsid w:val="004D7602"/>
    <w:rsid w:val="004D7859"/>
    <w:rsid w:val="004E25FC"/>
    <w:rsid w:val="004E2B85"/>
    <w:rsid w:val="004E37E3"/>
    <w:rsid w:val="004E3A6D"/>
    <w:rsid w:val="004E495D"/>
    <w:rsid w:val="004E6556"/>
    <w:rsid w:val="004F0E3F"/>
    <w:rsid w:val="004F17CB"/>
    <w:rsid w:val="004F4151"/>
    <w:rsid w:val="004F50EA"/>
    <w:rsid w:val="004F6D9D"/>
    <w:rsid w:val="005013B3"/>
    <w:rsid w:val="00503168"/>
    <w:rsid w:val="00504130"/>
    <w:rsid w:val="00505150"/>
    <w:rsid w:val="00507B1D"/>
    <w:rsid w:val="00515FAE"/>
    <w:rsid w:val="005161F8"/>
    <w:rsid w:val="005172B5"/>
    <w:rsid w:val="00520097"/>
    <w:rsid w:val="005208C9"/>
    <w:rsid w:val="005233D4"/>
    <w:rsid w:val="0052594D"/>
    <w:rsid w:val="00526F68"/>
    <w:rsid w:val="00527F64"/>
    <w:rsid w:val="0053003E"/>
    <w:rsid w:val="00530A76"/>
    <w:rsid w:val="00532C11"/>
    <w:rsid w:val="00536720"/>
    <w:rsid w:val="00541118"/>
    <w:rsid w:val="0054325D"/>
    <w:rsid w:val="005432A4"/>
    <w:rsid w:val="005439D7"/>
    <w:rsid w:val="005451D8"/>
    <w:rsid w:val="0054631E"/>
    <w:rsid w:val="005477D3"/>
    <w:rsid w:val="00547F60"/>
    <w:rsid w:val="00552265"/>
    <w:rsid w:val="00553710"/>
    <w:rsid w:val="005539C9"/>
    <w:rsid w:val="00555270"/>
    <w:rsid w:val="00556932"/>
    <w:rsid w:val="00557420"/>
    <w:rsid w:val="00557CC7"/>
    <w:rsid w:val="005606CC"/>
    <w:rsid w:val="00563C25"/>
    <w:rsid w:val="0056663D"/>
    <w:rsid w:val="0057011C"/>
    <w:rsid w:val="00571D43"/>
    <w:rsid w:val="00574726"/>
    <w:rsid w:val="00575BE7"/>
    <w:rsid w:val="00581F36"/>
    <w:rsid w:val="00585318"/>
    <w:rsid w:val="005864BE"/>
    <w:rsid w:val="005874D7"/>
    <w:rsid w:val="00590541"/>
    <w:rsid w:val="00591B15"/>
    <w:rsid w:val="00591E6A"/>
    <w:rsid w:val="005932A0"/>
    <w:rsid w:val="0059394A"/>
    <w:rsid w:val="00595C8F"/>
    <w:rsid w:val="00597380"/>
    <w:rsid w:val="005A1F51"/>
    <w:rsid w:val="005A21E8"/>
    <w:rsid w:val="005A4641"/>
    <w:rsid w:val="005A478B"/>
    <w:rsid w:val="005A484E"/>
    <w:rsid w:val="005A7053"/>
    <w:rsid w:val="005B0D65"/>
    <w:rsid w:val="005B1122"/>
    <w:rsid w:val="005B1181"/>
    <w:rsid w:val="005B1A3F"/>
    <w:rsid w:val="005B2104"/>
    <w:rsid w:val="005B2918"/>
    <w:rsid w:val="005B3087"/>
    <w:rsid w:val="005B3675"/>
    <w:rsid w:val="005B4031"/>
    <w:rsid w:val="005B4E9A"/>
    <w:rsid w:val="005B6EA8"/>
    <w:rsid w:val="005C025F"/>
    <w:rsid w:val="005C0DB7"/>
    <w:rsid w:val="005C1839"/>
    <w:rsid w:val="005C469E"/>
    <w:rsid w:val="005C607E"/>
    <w:rsid w:val="005C76CE"/>
    <w:rsid w:val="005D000F"/>
    <w:rsid w:val="005D6B8D"/>
    <w:rsid w:val="005E070E"/>
    <w:rsid w:val="005E2D87"/>
    <w:rsid w:val="005E4878"/>
    <w:rsid w:val="005F0A82"/>
    <w:rsid w:val="005F1346"/>
    <w:rsid w:val="005F2482"/>
    <w:rsid w:val="005F475A"/>
    <w:rsid w:val="005F5009"/>
    <w:rsid w:val="005F7D17"/>
    <w:rsid w:val="006011A9"/>
    <w:rsid w:val="006054D7"/>
    <w:rsid w:val="006067A1"/>
    <w:rsid w:val="00607BF0"/>
    <w:rsid w:val="006131FD"/>
    <w:rsid w:val="006149DD"/>
    <w:rsid w:val="00621836"/>
    <w:rsid w:val="00627FD0"/>
    <w:rsid w:val="00631177"/>
    <w:rsid w:val="00634297"/>
    <w:rsid w:val="006361C6"/>
    <w:rsid w:val="00636758"/>
    <w:rsid w:val="0064155D"/>
    <w:rsid w:val="00641B59"/>
    <w:rsid w:val="006424F2"/>
    <w:rsid w:val="006429AF"/>
    <w:rsid w:val="00646E7C"/>
    <w:rsid w:val="00646F63"/>
    <w:rsid w:val="0065116B"/>
    <w:rsid w:val="006514B6"/>
    <w:rsid w:val="006541FE"/>
    <w:rsid w:val="00663773"/>
    <w:rsid w:val="006640F3"/>
    <w:rsid w:val="006640F9"/>
    <w:rsid w:val="006669F9"/>
    <w:rsid w:val="00666AB9"/>
    <w:rsid w:val="006713F3"/>
    <w:rsid w:val="006714D1"/>
    <w:rsid w:val="0068173C"/>
    <w:rsid w:val="0068347C"/>
    <w:rsid w:val="0068375B"/>
    <w:rsid w:val="00683B60"/>
    <w:rsid w:val="00683D23"/>
    <w:rsid w:val="00684081"/>
    <w:rsid w:val="00687B7B"/>
    <w:rsid w:val="00690D33"/>
    <w:rsid w:val="006A0B64"/>
    <w:rsid w:val="006A0DCE"/>
    <w:rsid w:val="006A1076"/>
    <w:rsid w:val="006A7054"/>
    <w:rsid w:val="006B667C"/>
    <w:rsid w:val="006B74F1"/>
    <w:rsid w:val="006C0594"/>
    <w:rsid w:val="006C0FCD"/>
    <w:rsid w:val="006C1C0B"/>
    <w:rsid w:val="006C486A"/>
    <w:rsid w:val="006D2375"/>
    <w:rsid w:val="006E016D"/>
    <w:rsid w:val="006E093F"/>
    <w:rsid w:val="006E0B80"/>
    <w:rsid w:val="006E293B"/>
    <w:rsid w:val="006E2F29"/>
    <w:rsid w:val="006E66EE"/>
    <w:rsid w:val="006E758B"/>
    <w:rsid w:val="006E75D7"/>
    <w:rsid w:val="006F2F21"/>
    <w:rsid w:val="006F61C5"/>
    <w:rsid w:val="006F6449"/>
    <w:rsid w:val="006F728E"/>
    <w:rsid w:val="006F7A39"/>
    <w:rsid w:val="00704036"/>
    <w:rsid w:val="0070485D"/>
    <w:rsid w:val="00710AEE"/>
    <w:rsid w:val="00711481"/>
    <w:rsid w:val="00713002"/>
    <w:rsid w:val="00714268"/>
    <w:rsid w:val="00720A65"/>
    <w:rsid w:val="007228B7"/>
    <w:rsid w:val="00730535"/>
    <w:rsid w:val="00732BD2"/>
    <w:rsid w:val="00735103"/>
    <w:rsid w:val="007410E3"/>
    <w:rsid w:val="00743816"/>
    <w:rsid w:val="00744726"/>
    <w:rsid w:val="00744B65"/>
    <w:rsid w:val="00745E78"/>
    <w:rsid w:val="00750006"/>
    <w:rsid w:val="00751FB2"/>
    <w:rsid w:val="0075219F"/>
    <w:rsid w:val="00763B8A"/>
    <w:rsid w:val="007650B9"/>
    <w:rsid w:val="00766A95"/>
    <w:rsid w:val="00767E9E"/>
    <w:rsid w:val="00773A9F"/>
    <w:rsid w:val="007749FB"/>
    <w:rsid w:val="00776E52"/>
    <w:rsid w:val="00780771"/>
    <w:rsid w:val="00780E84"/>
    <w:rsid w:val="007823B6"/>
    <w:rsid w:val="00783B0C"/>
    <w:rsid w:val="00784623"/>
    <w:rsid w:val="00784B65"/>
    <w:rsid w:val="007855C3"/>
    <w:rsid w:val="00787DA2"/>
    <w:rsid w:val="00792AB7"/>
    <w:rsid w:val="00794A9D"/>
    <w:rsid w:val="0079615C"/>
    <w:rsid w:val="00797539"/>
    <w:rsid w:val="007A075E"/>
    <w:rsid w:val="007A0B74"/>
    <w:rsid w:val="007A14CE"/>
    <w:rsid w:val="007A17C0"/>
    <w:rsid w:val="007A20BD"/>
    <w:rsid w:val="007A2466"/>
    <w:rsid w:val="007B08CC"/>
    <w:rsid w:val="007B2F05"/>
    <w:rsid w:val="007B54BA"/>
    <w:rsid w:val="007B6046"/>
    <w:rsid w:val="007B62E6"/>
    <w:rsid w:val="007C027A"/>
    <w:rsid w:val="007C50AB"/>
    <w:rsid w:val="007D4D18"/>
    <w:rsid w:val="007D6173"/>
    <w:rsid w:val="007D66C6"/>
    <w:rsid w:val="007E0407"/>
    <w:rsid w:val="007E0BF4"/>
    <w:rsid w:val="007E5137"/>
    <w:rsid w:val="007E53FC"/>
    <w:rsid w:val="007E57ED"/>
    <w:rsid w:val="007E6C0B"/>
    <w:rsid w:val="007F0D7F"/>
    <w:rsid w:val="007F43C5"/>
    <w:rsid w:val="007F4D37"/>
    <w:rsid w:val="007F50DC"/>
    <w:rsid w:val="007F5752"/>
    <w:rsid w:val="007F6BDC"/>
    <w:rsid w:val="007F6CB2"/>
    <w:rsid w:val="007F7F19"/>
    <w:rsid w:val="00800E7A"/>
    <w:rsid w:val="008018EB"/>
    <w:rsid w:val="008019DB"/>
    <w:rsid w:val="008025EC"/>
    <w:rsid w:val="00806C1C"/>
    <w:rsid w:val="00807CD3"/>
    <w:rsid w:val="008111AB"/>
    <w:rsid w:val="00811546"/>
    <w:rsid w:val="00813794"/>
    <w:rsid w:val="0081622D"/>
    <w:rsid w:val="008162E2"/>
    <w:rsid w:val="00826CE7"/>
    <w:rsid w:val="00830DCE"/>
    <w:rsid w:val="00831400"/>
    <w:rsid w:val="008339B6"/>
    <w:rsid w:val="008369D0"/>
    <w:rsid w:val="00836E6A"/>
    <w:rsid w:val="00837567"/>
    <w:rsid w:val="00837C11"/>
    <w:rsid w:val="00841F89"/>
    <w:rsid w:val="00842195"/>
    <w:rsid w:val="008450AA"/>
    <w:rsid w:val="008504F6"/>
    <w:rsid w:val="0086064E"/>
    <w:rsid w:val="008613F8"/>
    <w:rsid w:val="00862AEF"/>
    <w:rsid w:val="00864888"/>
    <w:rsid w:val="008731A6"/>
    <w:rsid w:val="00874858"/>
    <w:rsid w:val="00874DAC"/>
    <w:rsid w:val="00875C6E"/>
    <w:rsid w:val="00877AAE"/>
    <w:rsid w:val="0088019E"/>
    <w:rsid w:val="00882849"/>
    <w:rsid w:val="00883638"/>
    <w:rsid w:val="00884D16"/>
    <w:rsid w:val="008A0C63"/>
    <w:rsid w:val="008A1B54"/>
    <w:rsid w:val="008A2524"/>
    <w:rsid w:val="008A4911"/>
    <w:rsid w:val="008A547D"/>
    <w:rsid w:val="008B0171"/>
    <w:rsid w:val="008B1725"/>
    <w:rsid w:val="008B1AA7"/>
    <w:rsid w:val="008B4BCB"/>
    <w:rsid w:val="008B7DD0"/>
    <w:rsid w:val="008C0202"/>
    <w:rsid w:val="008C3C41"/>
    <w:rsid w:val="008C514F"/>
    <w:rsid w:val="008C5E9C"/>
    <w:rsid w:val="008C6BFD"/>
    <w:rsid w:val="008D0EA0"/>
    <w:rsid w:val="008D274C"/>
    <w:rsid w:val="008D34C7"/>
    <w:rsid w:val="008D6621"/>
    <w:rsid w:val="008E1B87"/>
    <w:rsid w:val="008E3F86"/>
    <w:rsid w:val="008E5F11"/>
    <w:rsid w:val="008E7D46"/>
    <w:rsid w:val="008F18A9"/>
    <w:rsid w:val="008F4F2E"/>
    <w:rsid w:val="008F54E0"/>
    <w:rsid w:val="008F5831"/>
    <w:rsid w:val="008F6178"/>
    <w:rsid w:val="008F6288"/>
    <w:rsid w:val="009050F5"/>
    <w:rsid w:val="00906DDE"/>
    <w:rsid w:val="00907670"/>
    <w:rsid w:val="00911E61"/>
    <w:rsid w:val="00912C34"/>
    <w:rsid w:val="00915ACA"/>
    <w:rsid w:val="009166FA"/>
    <w:rsid w:val="009278D4"/>
    <w:rsid w:val="00933900"/>
    <w:rsid w:val="0093634B"/>
    <w:rsid w:val="00943450"/>
    <w:rsid w:val="00943E22"/>
    <w:rsid w:val="00943FE7"/>
    <w:rsid w:val="0094640F"/>
    <w:rsid w:val="00946AC8"/>
    <w:rsid w:val="00951EB0"/>
    <w:rsid w:val="009523F8"/>
    <w:rsid w:val="00955A23"/>
    <w:rsid w:val="00955E08"/>
    <w:rsid w:val="009573A9"/>
    <w:rsid w:val="00957650"/>
    <w:rsid w:val="009608F1"/>
    <w:rsid w:val="00960E36"/>
    <w:rsid w:val="00961FB1"/>
    <w:rsid w:val="00962D3C"/>
    <w:rsid w:val="0096308D"/>
    <w:rsid w:val="00964571"/>
    <w:rsid w:val="00970428"/>
    <w:rsid w:val="0097137C"/>
    <w:rsid w:val="00971400"/>
    <w:rsid w:val="00975BDD"/>
    <w:rsid w:val="009777A4"/>
    <w:rsid w:val="00981390"/>
    <w:rsid w:val="00982AEA"/>
    <w:rsid w:val="00985931"/>
    <w:rsid w:val="009875B2"/>
    <w:rsid w:val="00995730"/>
    <w:rsid w:val="009A0C07"/>
    <w:rsid w:val="009A2B2D"/>
    <w:rsid w:val="009A45DC"/>
    <w:rsid w:val="009A4DA2"/>
    <w:rsid w:val="009B10CE"/>
    <w:rsid w:val="009B120E"/>
    <w:rsid w:val="009B36F5"/>
    <w:rsid w:val="009B377D"/>
    <w:rsid w:val="009B3B61"/>
    <w:rsid w:val="009B40C9"/>
    <w:rsid w:val="009B5E48"/>
    <w:rsid w:val="009B7098"/>
    <w:rsid w:val="009B7BAE"/>
    <w:rsid w:val="009C1A33"/>
    <w:rsid w:val="009C1E95"/>
    <w:rsid w:val="009C3154"/>
    <w:rsid w:val="009C3CF4"/>
    <w:rsid w:val="009C3FE6"/>
    <w:rsid w:val="009D082E"/>
    <w:rsid w:val="009D2574"/>
    <w:rsid w:val="009D374B"/>
    <w:rsid w:val="009D6128"/>
    <w:rsid w:val="009D6610"/>
    <w:rsid w:val="009D762B"/>
    <w:rsid w:val="009E05D0"/>
    <w:rsid w:val="009E3E14"/>
    <w:rsid w:val="009E5AAA"/>
    <w:rsid w:val="009E6847"/>
    <w:rsid w:val="009F1EA6"/>
    <w:rsid w:val="009F1FC4"/>
    <w:rsid w:val="009F5DE7"/>
    <w:rsid w:val="009F7A1E"/>
    <w:rsid w:val="00A0779B"/>
    <w:rsid w:val="00A10939"/>
    <w:rsid w:val="00A11234"/>
    <w:rsid w:val="00A15B06"/>
    <w:rsid w:val="00A17339"/>
    <w:rsid w:val="00A21186"/>
    <w:rsid w:val="00A25096"/>
    <w:rsid w:val="00A25E7D"/>
    <w:rsid w:val="00A26C1F"/>
    <w:rsid w:val="00A31FE5"/>
    <w:rsid w:val="00A33430"/>
    <w:rsid w:val="00A338BD"/>
    <w:rsid w:val="00A37193"/>
    <w:rsid w:val="00A41CDF"/>
    <w:rsid w:val="00A43F8D"/>
    <w:rsid w:val="00A44D36"/>
    <w:rsid w:val="00A451DD"/>
    <w:rsid w:val="00A46933"/>
    <w:rsid w:val="00A46A91"/>
    <w:rsid w:val="00A5076A"/>
    <w:rsid w:val="00A53AAB"/>
    <w:rsid w:val="00A55944"/>
    <w:rsid w:val="00A57111"/>
    <w:rsid w:val="00A623D7"/>
    <w:rsid w:val="00A62F71"/>
    <w:rsid w:val="00A65294"/>
    <w:rsid w:val="00A6569A"/>
    <w:rsid w:val="00A73029"/>
    <w:rsid w:val="00A734FB"/>
    <w:rsid w:val="00A73891"/>
    <w:rsid w:val="00A82F1E"/>
    <w:rsid w:val="00A8451F"/>
    <w:rsid w:val="00A84FBF"/>
    <w:rsid w:val="00A85188"/>
    <w:rsid w:val="00A864D1"/>
    <w:rsid w:val="00A86A89"/>
    <w:rsid w:val="00A86D01"/>
    <w:rsid w:val="00A93497"/>
    <w:rsid w:val="00A9679E"/>
    <w:rsid w:val="00A97CB5"/>
    <w:rsid w:val="00AA334C"/>
    <w:rsid w:val="00AA4C21"/>
    <w:rsid w:val="00AA580C"/>
    <w:rsid w:val="00AB21C5"/>
    <w:rsid w:val="00AB4D01"/>
    <w:rsid w:val="00AB6F94"/>
    <w:rsid w:val="00AB7CCB"/>
    <w:rsid w:val="00AC1A98"/>
    <w:rsid w:val="00AC60F0"/>
    <w:rsid w:val="00AC65E1"/>
    <w:rsid w:val="00AC76D2"/>
    <w:rsid w:val="00AD0E75"/>
    <w:rsid w:val="00AD45A8"/>
    <w:rsid w:val="00AD48A7"/>
    <w:rsid w:val="00AD68AC"/>
    <w:rsid w:val="00AD7C78"/>
    <w:rsid w:val="00AD7EE0"/>
    <w:rsid w:val="00AE0128"/>
    <w:rsid w:val="00AE3EC9"/>
    <w:rsid w:val="00AE432F"/>
    <w:rsid w:val="00AE65F9"/>
    <w:rsid w:val="00AE6BB6"/>
    <w:rsid w:val="00AF2ECB"/>
    <w:rsid w:val="00AF5FB3"/>
    <w:rsid w:val="00B00362"/>
    <w:rsid w:val="00B01A85"/>
    <w:rsid w:val="00B01E91"/>
    <w:rsid w:val="00B0486B"/>
    <w:rsid w:val="00B073DD"/>
    <w:rsid w:val="00B11DBF"/>
    <w:rsid w:val="00B12B43"/>
    <w:rsid w:val="00B13ABC"/>
    <w:rsid w:val="00B1495C"/>
    <w:rsid w:val="00B14FD7"/>
    <w:rsid w:val="00B23243"/>
    <w:rsid w:val="00B233C3"/>
    <w:rsid w:val="00B23C43"/>
    <w:rsid w:val="00B31CD5"/>
    <w:rsid w:val="00B33723"/>
    <w:rsid w:val="00B4219E"/>
    <w:rsid w:val="00B423B8"/>
    <w:rsid w:val="00B43A5F"/>
    <w:rsid w:val="00B4636C"/>
    <w:rsid w:val="00B47085"/>
    <w:rsid w:val="00B47407"/>
    <w:rsid w:val="00B53549"/>
    <w:rsid w:val="00B54894"/>
    <w:rsid w:val="00B55A9F"/>
    <w:rsid w:val="00B60640"/>
    <w:rsid w:val="00B61BB8"/>
    <w:rsid w:val="00B648A8"/>
    <w:rsid w:val="00B70CBD"/>
    <w:rsid w:val="00B73D9A"/>
    <w:rsid w:val="00B748B2"/>
    <w:rsid w:val="00B74F5A"/>
    <w:rsid w:val="00B759E2"/>
    <w:rsid w:val="00B760A2"/>
    <w:rsid w:val="00B81D07"/>
    <w:rsid w:val="00B83A3E"/>
    <w:rsid w:val="00B86C31"/>
    <w:rsid w:val="00B910C2"/>
    <w:rsid w:val="00B92652"/>
    <w:rsid w:val="00B94BC5"/>
    <w:rsid w:val="00B950EA"/>
    <w:rsid w:val="00B96D71"/>
    <w:rsid w:val="00BA4074"/>
    <w:rsid w:val="00BA444E"/>
    <w:rsid w:val="00BA5DB3"/>
    <w:rsid w:val="00BA652B"/>
    <w:rsid w:val="00BB09C6"/>
    <w:rsid w:val="00BB0C86"/>
    <w:rsid w:val="00BB1C3F"/>
    <w:rsid w:val="00BB3160"/>
    <w:rsid w:val="00BB61FF"/>
    <w:rsid w:val="00BB7489"/>
    <w:rsid w:val="00BC00FA"/>
    <w:rsid w:val="00BC0719"/>
    <w:rsid w:val="00BC239E"/>
    <w:rsid w:val="00BC3097"/>
    <w:rsid w:val="00BC4851"/>
    <w:rsid w:val="00BC6252"/>
    <w:rsid w:val="00BD101D"/>
    <w:rsid w:val="00BD3E93"/>
    <w:rsid w:val="00BD5934"/>
    <w:rsid w:val="00BD6D20"/>
    <w:rsid w:val="00BD6E48"/>
    <w:rsid w:val="00BE2CC9"/>
    <w:rsid w:val="00BE4057"/>
    <w:rsid w:val="00BE60F4"/>
    <w:rsid w:val="00BE7209"/>
    <w:rsid w:val="00BE72FF"/>
    <w:rsid w:val="00BF2AF6"/>
    <w:rsid w:val="00BF3D75"/>
    <w:rsid w:val="00BF5822"/>
    <w:rsid w:val="00BF6008"/>
    <w:rsid w:val="00BF6CE1"/>
    <w:rsid w:val="00C0263B"/>
    <w:rsid w:val="00C03583"/>
    <w:rsid w:val="00C03E60"/>
    <w:rsid w:val="00C063C7"/>
    <w:rsid w:val="00C06509"/>
    <w:rsid w:val="00C115F2"/>
    <w:rsid w:val="00C12624"/>
    <w:rsid w:val="00C1418D"/>
    <w:rsid w:val="00C14E41"/>
    <w:rsid w:val="00C15598"/>
    <w:rsid w:val="00C15AFE"/>
    <w:rsid w:val="00C15CFF"/>
    <w:rsid w:val="00C168B9"/>
    <w:rsid w:val="00C172F2"/>
    <w:rsid w:val="00C203AD"/>
    <w:rsid w:val="00C20CC8"/>
    <w:rsid w:val="00C21931"/>
    <w:rsid w:val="00C22A6A"/>
    <w:rsid w:val="00C242AA"/>
    <w:rsid w:val="00C2506D"/>
    <w:rsid w:val="00C259A0"/>
    <w:rsid w:val="00C30498"/>
    <w:rsid w:val="00C32B75"/>
    <w:rsid w:val="00C334B1"/>
    <w:rsid w:val="00C3374F"/>
    <w:rsid w:val="00C3461E"/>
    <w:rsid w:val="00C36C4F"/>
    <w:rsid w:val="00C3784F"/>
    <w:rsid w:val="00C404A6"/>
    <w:rsid w:val="00C531B0"/>
    <w:rsid w:val="00C62BAF"/>
    <w:rsid w:val="00C659FC"/>
    <w:rsid w:val="00C67CDE"/>
    <w:rsid w:val="00C70004"/>
    <w:rsid w:val="00C70B36"/>
    <w:rsid w:val="00C72F9D"/>
    <w:rsid w:val="00C7601E"/>
    <w:rsid w:val="00C7640B"/>
    <w:rsid w:val="00C76FAA"/>
    <w:rsid w:val="00C85EB2"/>
    <w:rsid w:val="00C87012"/>
    <w:rsid w:val="00C9619A"/>
    <w:rsid w:val="00CA3238"/>
    <w:rsid w:val="00CA6D97"/>
    <w:rsid w:val="00CB2AA8"/>
    <w:rsid w:val="00CB4DEB"/>
    <w:rsid w:val="00CC0894"/>
    <w:rsid w:val="00CC0F5D"/>
    <w:rsid w:val="00CC1185"/>
    <w:rsid w:val="00CC4374"/>
    <w:rsid w:val="00CC520D"/>
    <w:rsid w:val="00CC53C3"/>
    <w:rsid w:val="00CC5FFC"/>
    <w:rsid w:val="00CC7972"/>
    <w:rsid w:val="00CD0DF1"/>
    <w:rsid w:val="00CD16F5"/>
    <w:rsid w:val="00CD3B75"/>
    <w:rsid w:val="00CD3E17"/>
    <w:rsid w:val="00CD4FC5"/>
    <w:rsid w:val="00CD5C23"/>
    <w:rsid w:val="00CD626C"/>
    <w:rsid w:val="00CD6427"/>
    <w:rsid w:val="00CD6B7B"/>
    <w:rsid w:val="00CD6D1E"/>
    <w:rsid w:val="00CD70AF"/>
    <w:rsid w:val="00CE0D28"/>
    <w:rsid w:val="00CE2C77"/>
    <w:rsid w:val="00CE34E1"/>
    <w:rsid w:val="00CE51E5"/>
    <w:rsid w:val="00CF0989"/>
    <w:rsid w:val="00CF26E8"/>
    <w:rsid w:val="00CF36C7"/>
    <w:rsid w:val="00CF562C"/>
    <w:rsid w:val="00CF6872"/>
    <w:rsid w:val="00D05472"/>
    <w:rsid w:val="00D06284"/>
    <w:rsid w:val="00D0687F"/>
    <w:rsid w:val="00D14A34"/>
    <w:rsid w:val="00D15E00"/>
    <w:rsid w:val="00D15E94"/>
    <w:rsid w:val="00D26418"/>
    <w:rsid w:val="00D3060C"/>
    <w:rsid w:val="00D31F65"/>
    <w:rsid w:val="00D3302B"/>
    <w:rsid w:val="00D33D51"/>
    <w:rsid w:val="00D35185"/>
    <w:rsid w:val="00D37637"/>
    <w:rsid w:val="00D37646"/>
    <w:rsid w:val="00D42AC1"/>
    <w:rsid w:val="00D5206B"/>
    <w:rsid w:val="00D55EE1"/>
    <w:rsid w:val="00D56C1D"/>
    <w:rsid w:val="00D603EE"/>
    <w:rsid w:val="00D639B2"/>
    <w:rsid w:val="00D643F9"/>
    <w:rsid w:val="00D6679D"/>
    <w:rsid w:val="00D67517"/>
    <w:rsid w:val="00D67598"/>
    <w:rsid w:val="00D70BB7"/>
    <w:rsid w:val="00D72348"/>
    <w:rsid w:val="00D7330D"/>
    <w:rsid w:val="00D743D6"/>
    <w:rsid w:val="00D76431"/>
    <w:rsid w:val="00D76DBA"/>
    <w:rsid w:val="00D81095"/>
    <w:rsid w:val="00D8241E"/>
    <w:rsid w:val="00D8580C"/>
    <w:rsid w:val="00D877F9"/>
    <w:rsid w:val="00D908C9"/>
    <w:rsid w:val="00D92F97"/>
    <w:rsid w:val="00D936DC"/>
    <w:rsid w:val="00D97854"/>
    <w:rsid w:val="00DA2B1D"/>
    <w:rsid w:val="00DA378F"/>
    <w:rsid w:val="00DA52D4"/>
    <w:rsid w:val="00DA635C"/>
    <w:rsid w:val="00DB356C"/>
    <w:rsid w:val="00DB398F"/>
    <w:rsid w:val="00DB3EEA"/>
    <w:rsid w:val="00DB4C04"/>
    <w:rsid w:val="00DB5DA2"/>
    <w:rsid w:val="00DB6D4F"/>
    <w:rsid w:val="00DC0011"/>
    <w:rsid w:val="00DC0FBB"/>
    <w:rsid w:val="00DC37DD"/>
    <w:rsid w:val="00DC425F"/>
    <w:rsid w:val="00DC4A5B"/>
    <w:rsid w:val="00DC508B"/>
    <w:rsid w:val="00DC6C13"/>
    <w:rsid w:val="00DD3FB9"/>
    <w:rsid w:val="00DD3FE9"/>
    <w:rsid w:val="00DD5F47"/>
    <w:rsid w:val="00DD6EF7"/>
    <w:rsid w:val="00DE09CD"/>
    <w:rsid w:val="00DE451A"/>
    <w:rsid w:val="00DF19AC"/>
    <w:rsid w:val="00DF2462"/>
    <w:rsid w:val="00DF2FC8"/>
    <w:rsid w:val="00DF2FDC"/>
    <w:rsid w:val="00DF36E9"/>
    <w:rsid w:val="00E010AB"/>
    <w:rsid w:val="00E01DE6"/>
    <w:rsid w:val="00E05A5E"/>
    <w:rsid w:val="00E06077"/>
    <w:rsid w:val="00E11F9F"/>
    <w:rsid w:val="00E12097"/>
    <w:rsid w:val="00E1277B"/>
    <w:rsid w:val="00E129CC"/>
    <w:rsid w:val="00E149FD"/>
    <w:rsid w:val="00E14E9D"/>
    <w:rsid w:val="00E156AF"/>
    <w:rsid w:val="00E15C7C"/>
    <w:rsid w:val="00E15EB8"/>
    <w:rsid w:val="00E16407"/>
    <w:rsid w:val="00E1678E"/>
    <w:rsid w:val="00E20AB9"/>
    <w:rsid w:val="00E216E7"/>
    <w:rsid w:val="00E24117"/>
    <w:rsid w:val="00E24D54"/>
    <w:rsid w:val="00E301E8"/>
    <w:rsid w:val="00E40618"/>
    <w:rsid w:val="00E44B76"/>
    <w:rsid w:val="00E45C43"/>
    <w:rsid w:val="00E4668C"/>
    <w:rsid w:val="00E508F2"/>
    <w:rsid w:val="00E51DE7"/>
    <w:rsid w:val="00E54A6C"/>
    <w:rsid w:val="00E54E79"/>
    <w:rsid w:val="00E5505D"/>
    <w:rsid w:val="00E553C1"/>
    <w:rsid w:val="00E57B63"/>
    <w:rsid w:val="00E601B2"/>
    <w:rsid w:val="00E612B4"/>
    <w:rsid w:val="00E61D47"/>
    <w:rsid w:val="00E63D09"/>
    <w:rsid w:val="00E643FE"/>
    <w:rsid w:val="00E64B87"/>
    <w:rsid w:val="00E6521A"/>
    <w:rsid w:val="00E665CA"/>
    <w:rsid w:val="00E700B5"/>
    <w:rsid w:val="00E70724"/>
    <w:rsid w:val="00E70D5F"/>
    <w:rsid w:val="00E75B36"/>
    <w:rsid w:val="00E8037F"/>
    <w:rsid w:val="00E8075A"/>
    <w:rsid w:val="00E81432"/>
    <w:rsid w:val="00E8299B"/>
    <w:rsid w:val="00E84EFB"/>
    <w:rsid w:val="00E85E45"/>
    <w:rsid w:val="00E86EC2"/>
    <w:rsid w:val="00E92DFE"/>
    <w:rsid w:val="00E94AF3"/>
    <w:rsid w:val="00E96341"/>
    <w:rsid w:val="00E97D8F"/>
    <w:rsid w:val="00EA04C7"/>
    <w:rsid w:val="00EA387D"/>
    <w:rsid w:val="00EA3E22"/>
    <w:rsid w:val="00EA7B77"/>
    <w:rsid w:val="00EA7F73"/>
    <w:rsid w:val="00EB53F7"/>
    <w:rsid w:val="00EC1602"/>
    <w:rsid w:val="00EC5377"/>
    <w:rsid w:val="00ED7DAC"/>
    <w:rsid w:val="00EE2F3F"/>
    <w:rsid w:val="00EE4082"/>
    <w:rsid w:val="00EE6A69"/>
    <w:rsid w:val="00EE79E7"/>
    <w:rsid w:val="00EF2039"/>
    <w:rsid w:val="00EF355A"/>
    <w:rsid w:val="00F041DD"/>
    <w:rsid w:val="00F04577"/>
    <w:rsid w:val="00F07688"/>
    <w:rsid w:val="00F07806"/>
    <w:rsid w:val="00F07D96"/>
    <w:rsid w:val="00F10CAA"/>
    <w:rsid w:val="00F126E9"/>
    <w:rsid w:val="00F16ED3"/>
    <w:rsid w:val="00F179A2"/>
    <w:rsid w:val="00F17CF4"/>
    <w:rsid w:val="00F20AE3"/>
    <w:rsid w:val="00F20D43"/>
    <w:rsid w:val="00F2571E"/>
    <w:rsid w:val="00F36442"/>
    <w:rsid w:val="00F3699A"/>
    <w:rsid w:val="00F404F7"/>
    <w:rsid w:val="00F42E48"/>
    <w:rsid w:val="00F43E8D"/>
    <w:rsid w:val="00F45AC2"/>
    <w:rsid w:val="00F46D0B"/>
    <w:rsid w:val="00F47E2D"/>
    <w:rsid w:val="00F61295"/>
    <w:rsid w:val="00F62E67"/>
    <w:rsid w:val="00F65C36"/>
    <w:rsid w:val="00F67A2D"/>
    <w:rsid w:val="00F70412"/>
    <w:rsid w:val="00F720A7"/>
    <w:rsid w:val="00F7664F"/>
    <w:rsid w:val="00F7788B"/>
    <w:rsid w:val="00F80220"/>
    <w:rsid w:val="00F84078"/>
    <w:rsid w:val="00F85C48"/>
    <w:rsid w:val="00F85C51"/>
    <w:rsid w:val="00F8726E"/>
    <w:rsid w:val="00F8760D"/>
    <w:rsid w:val="00F90BAD"/>
    <w:rsid w:val="00F9161B"/>
    <w:rsid w:val="00F94ADB"/>
    <w:rsid w:val="00F962E1"/>
    <w:rsid w:val="00FA0B41"/>
    <w:rsid w:val="00FA2B62"/>
    <w:rsid w:val="00FA2CE7"/>
    <w:rsid w:val="00FA5F6D"/>
    <w:rsid w:val="00FA6AFE"/>
    <w:rsid w:val="00FA7C50"/>
    <w:rsid w:val="00FB07B7"/>
    <w:rsid w:val="00FB0B9F"/>
    <w:rsid w:val="00FB0DD9"/>
    <w:rsid w:val="00FB72F5"/>
    <w:rsid w:val="00FB7C1B"/>
    <w:rsid w:val="00FC3A6D"/>
    <w:rsid w:val="00FC4417"/>
    <w:rsid w:val="00FC4A3A"/>
    <w:rsid w:val="00FC5BDD"/>
    <w:rsid w:val="00FC6B2C"/>
    <w:rsid w:val="00FD0759"/>
    <w:rsid w:val="00FD1BFB"/>
    <w:rsid w:val="00FD4690"/>
    <w:rsid w:val="00FD4AED"/>
    <w:rsid w:val="00FD5281"/>
    <w:rsid w:val="00FD6927"/>
    <w:rsid w:val="00FE1204"/>
    <w:rsid w:val="00FE1E44"/>
    <w:rsid w:val="00FE3861"/>
    <w:rsid w:val="00FE4CD0"/>
    <w:rsid w:val="00FF0C2A"/>
    <w:rsid w:val="00FF2B68"/>
    <w:rsid w:val="00FF5429"/>
    <w:rsid w:val="00FF788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46F63"/>
    <w:pPr>
      <w:spacing w:after="200" w:line="276" w:lineRule="auto"/>
    </w:pPr>
    <w:rPr>
      <w:sz w:val="22"/>
      <w:szCs w:val="22"/>
      <w:lang w:eastAsia="en-US"/>
    </w:rPr>
  </w:style>
  <w:style w:type="paragraph" w:styleId="Nagwek2">
    <w:name w:val="heading 2"/>
    <w:basedOn w:val="Normalny"/>
    <w:next w:val="Normalny"/>
    <w:link w:val="Nagwek2Znak"/>
    <w:qFormat/>
    <w:rsid w:val="0094640F"/>
    <w:pPr>
      <w:keepNext/>
      <w:numPr>
        <w:ilvl w:val="1"/>
        <w:numId w:val="11"/>
      </w:numPr>
      <w:spacing w:before="240" w:after="60" w:line="360" w:lineRule="auto"/>
      <w:jc w:val="center"/>
      <w:outlineLvl w:val="1"/>
    </w:pPr>
    <w:rPr>
      <w:rFonts w:ascii="Arial" w:eastAsia="Times New Roman" w:hAnsi="Arial"/>
      <w:b/>
      <w:bCs/>
      <w:i/>
      <w:iCs/>
      <w:szCs w:val="28"/>
      <w:lang w:eastAsia="pl-PL"/>
    </w:rPr>
  </w:style>
  <w:style w:type="paragraph" w:styleId="Nagwek3">
    <w:name w:val="heading 3"/>
    <w:basedOn w:val="Normalny"/>
    <w:next w:val="Normalny"/>
    <w:link w:val="Nagwek3Znak"/>
    <w:qFormat/>
    <w:rsid w:val="0094640F"/>
    <w:pPr>
      <w:keepNext/>
      <w:numPr>
        <w:ilvl w:val="2"/>
        <w:numId w:val="11"/>
      </w:numPr>
      <w:spacing w:before="240" w:after="60" w:line="360" w:lineRule="auto"/>
      <w:jc w:val="center"/>
      <w:outlineLvl w:val="2"/>
    </w:pPr>
    <w:rPr>
      <w:rFonts w:ascii="Arial" w:eastAsia="Times New Roman" w:hAnsi="Arial"/>
      <w:b/>
      <w:bCs/>
      <w:sz w:val="26"/>
      <w:szCs w:val="26"/>
      <w:lang w:eastAsia="pl-PL"/>
    </w:rPr>
  </w:style>
  <w:style w:type="paragraph" w:styleId="Nagwek4">
    <w:name w:val="heading 4"/>
    <w:basedOn w:val="Normalny"/>
    <w:next w:val="Normalny"/>
    <w:link w:val="Nagwek4Znak"/>
    <w:qFormat/>
    <w:rsid w:val="0094640F"/>
    <w:pPr>
      <w:keepNext/>
      <w:numPr>
        <w:ilvl w:val="3"/>
        <w:numId w:val="11"/>
      </w:numPr>
      <w:spacing w:before="240" w:after="60" w:line="360" w:lineRule="auto"/>
      <w:jc w:val="both"/>
      <w:outlineLvl w:val="3"/>
    </w:pPr>
    <w:rPr>
      <w:rFonts w:ascii="Times New Roman" w:eastAsia="Times New Roman" w:hAnsi="Times New Roman"/>
      <w:b/>
      <w:bCs/>
      <w:sz w:val="28"/>
      <w:szCs w:val="28"/>
      <w:lang w:eastAsia="pl-PL"/>
    </w:rPr>
  </w:style>
  <w:style w:type="paragraph" w:styleId="Nagwek5">
    <w:name w:val="heading 5"/>
    <w:basedOn w:val="Normalny"/>
    <w:next w:val="Normalny"/>
    <w:link w:val="Nagwek5Znak"/>
    <w:qFormat/>
    <w:rsid w:val="0094640F"/>
    <w:pPr>
      <w:numPr>
        <w:ilvl w:val="4"/>
        <w:numId w:val="11"/>
      </w:numPr>
      <w:spacing w:before="240" w:after="60" w:line="360" w:lineRule="auto"/>
      <w:jc w:val="both"/>
      <w:outlineLvl w:val="4"/>
    </w:pPr>
    <w:rPr>
      <w:rFonts w:ascii="Arial" w:eastAsia="Times New Roman" w:hAnsi="Arial"/>
      <w:b/>
      <w:bCs/>
      <w:i/>
      <w:iCs/>
      <w:sz w:val="26"/>
      <w:szCs w:val="26"/>
      <w:lang w:eastAsia="pl-PL"/>
    </w:rPr>
  </w:style>
  <w:style w:type="paragraph" w:styleId="Nagwek6">
    <w:name w:val="heading 6"/>
    <w:basedOn w:val="Normalny"/>
    <w:next w:val="Normalny"/>
    <w:link w:val="Nagwek6Znak"/>
    <w:qFormat/>
    <w:rsid w:val="0094640F"/>
    <w:pPr>
      <w:numPr>
        <w:ilvl w:val="5"/>
        <w:numId w:val="11"/>
      </w:numPr>
      <w:spacing w:before="240" w:after="60" w:line="360" w:lineRule="auto"/>
      <w:jc w:val="both"/>
      <w:outlineLvl w:val="5"/>
    </w:pPr>
    <w:rPr>
      <w:rFonts w:ascii="Times New Roman" w:eastAsia="Times New Roman" w:hAnsi="Times New Roman"/>
      <w:b/>
      <w:bCs/>
      <w:lang w:eastAsia="pl-PL"/>
    </w:rPr>
  </w:style>
  <w:style w:type="paragraph" w:styleId="Nagwek7">
    <w:name w:val="heading 7"/>
    <w:basedOn w:val="Normalny"/>
    <w:next w:val="Normalny"/>
    <w:link w:val="Nagwek7Znak"/>
    <w:qFormat/>
    <w:rsid w:val="0094640F"/>
    <w:pPr>
      <w:numPr>
        <w:ilvl w:val="6"/>
        <w:numId w:val="11"/>
      </w:numPr>
      <w:spacing w:before="240" w:after="60" w:line="360" w:lineRule="auto"/>
      <w:jc w:val="both"/>
      <w:outlineLvl w:val="6"/>
    </w:pPr>
    <w:rPr>
      <w:rFonts w:ascii="Times New Roman" w:eastAsia="Times New Roman" w:hAnsi="Times New Roman"/>
      <w:sz w:val="24"/>
      <w:szCs w:val="24"/>
      <w:lang w:eastAsia="pl-PL"/>
    </w:rPr>
  </w:style>
  <w:style w:type="paragraph" w:styleId="Nagwek8">
    <w:name w:val="heading 8"/>
    <w:basedOn w:val="Normalny"/>
    <w:next w:val="Normalny"/>
    <w:link w:val="Nagwek8Znak"/>
    <w:qFormat/>
    <w:rsid w:val="0094640F"/>
    <w:pPr>
      <w:numPr>
        <w:ilvl w:val="7"/>
        <w:numId w:val="11"/>
      </w:numPr>
      <w:spacing w:before="240" w:after="60" w:line="360" w:lineRule="auto"/>
      <w:jc w:val="both"/>
      <w:outlineLvl w:val="7"/>
    </w:pPr>
    <w:rPr>
      <w:rFonts w:ascii="Times New Roman" w:eastAsia="Times New Roman" w:hAnsi="Times New Roman"/>
      <w:i/>
      <w:iCs/>
      <w:sz w:val="24"/>
      <w:szCs w:val="24"/>
      <w:lang w:eastAsia="pl-PL"/>
    </w:rPr>
  </w:style>
  <w:style w:type="paragraph" w:styleId="Nagwek9">
    <w:name w:val="heading 9"/>
    <w:basedOn w:val="Normalny"/>
    <w:next w:val="Normalny"/>
    <w:link w:val="Nagwek9Znak"/>
    <w:qFormat/>
    <w:rsid w:val="0094640F"/>
    <w:pPr>
      <w:numPr>
        <w:ilvl w:val="8"/>
        <w:numId w:val="11"/>
      </w:numPr>
      <w:spacing w:before="240" w:after="60" w:line="360" w:lineRule="auto"/>
      <w:jc w:val="both"/>
      <w:outlineLvl w:val="8"/>
    </w:pPr>
    <w:rPr>
      <w:rFonts w:ascii="Arial" w:eastAsia="Times New Roman" w:hAnsi="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F4F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aliases w:val="Numerowanie,List Paragraph"/>
    <w:basedOn w:val="Normalny"/>
    <w:link w:val="AkapitzlistZnak"/>
    <w:qFormat/>
    <w:rsid w:val="008F4F2E"/>
    <w:pPr>
      <w:ind w:left="720"/>
      <w:contextualSpacing/>
    </w:p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nhideWhenUsed/>
    <w:qFormat/>
    <w:rsid w:val="00D15E00"/>
    <w:pPr>
      <w:spacing w:after="0" w:line="240" w:lineRule="auto"/>
    </w:pPr>
    <w:rPr>
      <w:sz w:val="20"/>
      <w:szCs w:val="20"/>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link w:val="Tekstprzypisudolnego"/>
    <w:rsid w:val="00D15E00"/>
    <w:rPr>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nhideWhenUsed/>
    <w:rsid w:val="00D15E00"/>
    <w:rPr>
      <w:vertAlign w:val="superscript"/>
    </w:rPr>
  </w:style>
  <w:style w:type="paragraph" w:styleId="Tekstdymka">
    <w:name w:val="Balloon Text"/>
    <w:basedOn w:val="Normalny"/>
    <w:link w:val="TekstdymkaZnak"/>
    <w:uiPriority w:val="99"/>
    <w:semiHidden/>
    <w:unhideWhenUsed/>
    <w:rsid w:val="00621836"/>
    <w:pPr>
      <w:spacing w:after="0" w:line="240" w:lineRule="auto"/>
    </w:pPr>
    <w:rPr>
      <w:rFonts w:ascii="Tahoma" w:hAnsi="Tahoma"/>
      <w:sz w:val="16"/>
      <w:szCs w:val="16"/>
    </w:rPr>
  </w:style>
  <w:style w:type="character" w:customStyle="1" w:styleId="TekstdymkaZnak">
    <w:name w:val="Tekst dymka Znak"/>
    <w:link w:val="Tekstdymka"/>
    <w:uiPriority w:val="99"/>
    <w:semiHidden/>
    <w:rsid w:val="00621836"/>
    <w:rPr>
      <w:rFonts w:ascii="Tahoma" w:hAnsi="Tahoma" w:cs="Tahoma"/>
      <w:sz w:val="16"/>
      <w:szCs w:val="16"/>
    </w:rPr>
  </w:style>
  <w:style w:type="paragraph" w:customStyle="1" w:styleId="Default">
    <w:name w:val="Default"/>
    <w:link w:val="DefaultZnak"/>
    <w:qFormat/>
    <w:rsid w:val="00297DF7"/>
    <w:pPr>
      <w:autoSpaceDE w:val="0"/>
      <w:autoSpaceDN w:val="0"/>
      <w:adjustRightInd w:val="0"/>
    </w:pPr>
    <w:rPr>
      <w:rFonts w:cs="Calibri"/>
      <w:color w:val="000000"/>
      <w:sz w:val="24"/>
      <w:szCs w:val="24"/>
      <w:lang w:eastAsia="en-US"/>
    </w:rPr>
  </w:style>
  <w:style w:type="character" w:styleId="Odwoaniedokomentarza">
    <w:name w:val="annotation reference"/>
    <w:uiPriority w:val="99"/>
    <w:semiHidden/>
    <w:unhideWhenUsed/>
    <w:rsid w:val="00297DF7"/>
    <w:rPr>
      <w:sz w:val="16"/>
      <w:szCs w:val="16"/>
    </w:rPr>
  </w:style>
  <w:style w:type="paragraph" w:styleId="Tekstkomentarza">
    <w:name w:val="annotation text"/>
    <w:basedOn w:val="Normalny"/>
    <w:link w:val="TekstkomentarzaZnak"/>
    <w:uiPriority w:val="99"/>
    <w:unhideWhenUsed/>
    <w:rsid w:val="00297DF7"/>
    <w:pPr>
      <w:spacing w:line="240" w:lineRule="auto"/>
    </w:pPr>
    <w:rPr>
      <w:sz w:val="20"/>
      <w:szCs w:val="20"/>
    </w:rPr>
  </w:style>
  <w:style w:type="character" w:customStyle="1" w:styleId="TekstkomentarzaZnak">
    <w:name w:val="Tekst komentarza Znak"/>
    <w:link w:val="Tekstkomentarza"/>
    <w:uiPriority w:val="99"/>
    <w:rsid w:val="00297DF7"/>
    <w:rPr>
      <w:sz w:val="20"/>
      <w:szCs w:val="20"/>
    </w:rPr>
  </w:style>
  <w:style w:type="paragraph" w:styleId="Tematkomentarza">
    <w:name w:val="annotation subject"/>
    <w:basedOn w:val="Tekstkomentarza"/>
    <w:next w:val="Tekstkomentarza"/>
    <w:link w:val="TematkomentarzaZnak"/>
    <w:uiPriority w:val="99"/>
    <w:semiHidden/>
    <w:unhideWhenUsed/>
    <w:rsid w:val="00297DF7"/>
    <w:rPr>
      <w:b/>
      <w:bCs/>
    </w:rPr>
  </w:style>
  <w:style w:type="character" w:customStyle="1" w:styleId="TematkomentarzaZnak">
    <w:name w:val="Temat komentarza Znak"/>
    <w:link w:val="Tematkomentarza"/>
    <w:uiPriority w:val="99"/>
    <w:semiHidden/>
    <w:rsid w:val="00297DF7"/>
    <w:rPr>
      <w:b/>
      <w:bCs/>
      <w:sz w:val="20"/>
      <w:szCs w:val="20"/>
    </w:rPr>
  </w:style>
  <w:style w:type="paragraph" w:styleId="Nagwek">
    <w:name w:val="header"/>
    <w:basedOn w:val="Normalny"/>
    <w:link w:val="NagwekZnak"/>
    <w:uiPriority w:val="99"/>
    <w:unhideWhenUsed/>
    <w:rsid w:val="00F36442"/>
    <w:pPr>
      <w:tabs>
        <w:tab w:val="center" w:pos="4536"/>
        <w:tab w:val="right" w:pos="9072"/>
      </w:tabs>
    </w:pPr>
  </w:style>
  <w:style w:type="character" w:customStyle="1" w:styleId="NagwekZnak">
    <w:name w:val="Nagłówek Znak"/>
    <w:link w:val="Nagwek"/>
    <w:uiPriority w:val="99"/>
    <w:rsid w:val="00F36442"/>
    <w:rPr>
      <w:sz w:val="22"/>
      <w:szCs w:val="22"/>
      <w:lang w:eastAsia="en-US"/>
    </w:rPr>
  </w:style>
  <w:style w:type="paragraph" w:styleId="Stopka">
    <w:name w:val="footer"/>
    <w:basedOn w:val="Normalny"/>
    <w:link w:val="StopkaZnak"/>
    <w:uiPriority w:val="99"/>
    <w:unhideWhenUsed/>
    <w:rsid w:val="00F36442"/>
    <w:pPr>
      <w:tabs>
        <w:tab w:val="center" w:pos="4536"/>
        <w:tab w:val="right" w:pos="9072"/>
      </w:tabs>
    </w:pPr>
  </w:style>
  <w:style w:type="character" w:customStyle="1" w:styleId="StopkaZnak">
    <w:name w:val="Stopka Znak"/>
    <w:link w:val="Stopka"/>
    <w:uiPriority w:val="99"/>
    <w:rsid w:val="00F36442"/>
    <w:rPr>
      <w:sz w:val="22"/>
      <w:szCs w:val="22"/>
      <w:lang w:eastAsia="en-US"/>
    </w:rPr>
  </w:style>
  <w:style w:type="character" w:styleId="Hipercze">
    <w:name w:val="Hyperlink"/>
    <w:uiPriority w:val="99"/>
    <w:unhideWhenUsed/>
    <w:rsid w:val="00112638"/>
    <w:rPr>
      <w:color w:val="0000FF"/>
      <w:u w:val="single"/>
    </w:rPr>
  </w:style>
  <w:style w:type="character" w:styleId="UyteHipercze">
    <w:name w:val="FollowedHyperlink"/>
    <w:uiPriority w:val="99"/>
    <w:semiHidden/>
    <w:unhideWhenUsed/>
    <w:rsid w:val="00112638"/>
    <w:rPr>
      <w:color w:val="800080"/>
      <w:u w:val="single"/>
    </w:rPr>
  </w:style>
  <w:style w:type="character" w:customStyle="1" w:styleId="AkapitzlistZnak">
    <w:name w:val="Akapit z listą Znak"/>
    <w:aliases w:val="Numerowanie Znak,List Paragraph Znak"/>
    <w:link w:val="Akapitzlist"/>
    <w:locked/>
    <w:rsid w:val="004528D0"/>
    <w:rPr>
      <w:sz w:val="22"/>
      <w:szCs w:val="22"/>
      <w:lang w:eastAsia="en-US"/>
    </w:rPr>
  </w:style>
  <w:style w:type="paragraph" w:customStyle="1" w:styleId="Normalny1">
    <w:name w:val="Normalny1"/>
    <w:basedOn w:val="Normalny"/>
    <w:rsid w:val="006429AF"/>
    <w:pPr>
      <w:spacing w:before="100" w:beforeAutospacing="1" w:after="100" w:afterAutospacing="1" w:line="240" w:lineRule="auto"/>
    </w:pPr>
    <w:rPr>
      <w:rFonts w:ascii="Times New Roman" w:eastAsia="Times New Roman" w:hAnsi="Times New Roman"/>
      <w:sz w:val="24"/>
      <w:szCs w:val="24"/>
      <w:lang w:eastAsia="pl-PL"/>
    </w:rPr>
  </w:style>
  <w:style w:type="paragraph" w:styleId="Poprawka">
    <w:name w:val="Revision"/>
    <w:hidden/>
    <w:uiPriority w:val="99"/>
    <w:semiHidden/>
    <w:rsid w:val="006429AF"/>
    <w:rPr>
      <w:sz w:val="22"/>
      <w:szCs w:val="22"/>
      <w:lang w:eastAsia="en-US"/>
    </w:rPr>
  </w:style>
  <w:style w:type="paragraph" w:styleId="Tekstprzypisukocowego">
    <w:name w:val="endnote text"/>
    <w:basedOn w:val="Normalny"/>
    <w:link w:val="TekstprzypisukocowegoZnak"/>
    <w:uiPriority w:val="99"/>
    <w:semiHidden/>
    <w:unhideWhenUsed/>
    <w:rsid w:val="00B4219E"/>
    <w:rPr>
      <w:sz w:val="20"/>
      <w:szCs w:val="20"/>
    </w:rPr>
  </w:style>
  <w:style w:type="character" w:customStyle="1" w:styleId="TekstprzypisukocowegoZnak">
    <w:name w:val="Tekst przypisu końcowego Znak"/>
    <w:link w:val="Tekstprzypisukocowego"/>
    <w:uiPriority w:val="99"/>
    <w:semiHidden/>
    <w:rsid w:val="00B4219E"/>
    <w:rPr>
      <w:lang w:eastAsia="en-US"/>
    </w:rPr>
  </w:style>
  <w:style w:type="character" w:styleId="Odwoanieprzypisukocowego">
    <w:name w:val="endnote reference"/>
    <w:uiPriority w:val="99"/>
    <w:semiHidden/>
    <w:unhideWhenUsed/>
    <w:rsid w:val="00B4219E"/>
    <w:rPr>
      <w:vertAlign w:val="superscript"/>
    </w:rPr>
  </w:style>
  <w:style w:type="character" w:customStyle="1" w:styleId="Nagwek2Znak">
    <w:name w:val="Nagłówek 2 Znak"/>
    <w:link w:val="Nagwek2"/>
    <w:rsid w:val="0094640F"/>
    <w:rPr>
      <w:rFonts w:ascii="Arial" w:eastAsia="Times New Roman" w:hAnsi="Arial"/>
      <w:b/>
      <w:bCs/>
      <w:i/>
      <w:iCs/>
      <w:sz w:val="22"/>
      <w:szCs w:val="28"/>
    </w:rPr>
  </w:style>
  <w:style w:type="character" w:customStyle="1" w:styleId="Nagwek3Znak">
    <w:name w:val="Nagłówek 3 Znak"/>
    <w:link w:val="Nagwek3"/>
    <w:rsid w:val="0094640F"/>
    <w:rPr>
      <w:rFonts w:ascii="Arial" w:eastAsia="Times New Roman" w:hAnsi="Arial"/>
      <w:b/>
      <w:bCs/>
      <w:sz w:val="26"/>
      <w:szCs w:val="26"/>
    </w:rPr>
  </w:style>
  <w:style w:type="character" w:customStyle="1" w:styleId="Nagwek4Znak">
    <w:name w:val="Nagłówek 4 Znak"/>
    <w:link w:val="Nagwek4"/>
    <w:rsid w:val="0094640F"/>
    <w:rPr>
      <w:rFonts w:ascii="Times New Roman" w:eastAsia="Times New Roman" w:hAnsi="Times New Roman"/>
      <w:b/>
      <w:bCs/>
      <w:sz w:val="28"/>
      <w:szCs w:val="28"/>
    </w:rPr>
  </w:style>
  <w:style w:type="character" w:customStyle="1" w:styleId="Nagwek5Znak">
    <w:name w:val="Nagłówek 5 Znak"/>
    <w:link w:val="Nagwek5"/>
    <w:rsid w:val="0094640F"/>
    <w:rPr>
      <w:rFonts w:ascii="Arial" w:eastAsia="Times New Roman" w:hAnsi="Arial"/>
      <w:b/>
      <w:bCs/>
      <w:i/>
      <w:iCs/>
      <w:sz w:val="26"/>
      <w:szCs w:val="26"/>
    </w:rPr>
  </w:style>
  <w:style w:type="character" w:customStyle="1" w:styleId="Nagwek6Znak">
    <w:name w:val="Nagłówek 6 Znak"/>
    <w:link w:val="Nagwek6"/>
    <w:rsid w:val="0094640F"/>
    <w:rPr>
      <w:rFonts w:ascii="Times New Roman" w:eastAsia="Times New Roman" w:hAnsi="Times New Roman"/>
      <w:b/>
      <w:bCs/>
      <w:sz w:val="22"/>
      <w:szCs w:val="22"/>
    </w:rPr>
  </w:style>
  <w:style w:type="character" w:customStyle="1" w:styleId="Nagwek7Znak">
    <w:name w:val="Nagłówek 7 Znak"/>
    <w:link w:val="Nagwek7"/>
    <w:rsid w:val="0094640F"/>
    <w:rPr>
      <w:rFonts w:ascii="Times New Roman" w:eastAsia="Times New Roman" w:hAnsi="Times New Roman"/>
      <w:sz w:val="24"/>
      <w:szCs w:val="24"/>
    </w:rPr>
  </w:style>
  <w:style w:type="character" w:customStyle="1" w:styleId="Nagwek8Znak">
    <w:name w:val="Nagłówek 8 Znak"/>
    <w:link w:val="Nagwek8"/>
    <w:rsid w:val="0094640F"/>
    <w:rPr>
      <w:rFonts w:ascii="Times New Roman" w:eastAsia="Times New Roman" w:hAnsi="Times New Roman"/>
      <w:i/>
      <w:iCs/>
      <w:sz w:val="24"/>
      <w:szCs w:val="24"/>
    </w:rPr>
  </w:style>
  <w:style w:type="character" w:customStyle="1" w:styleId="Nagwek9Znak">
    <w:name w:val="Nagłówek 9 Znak"/>
    <w:link w:val="Nagwek9"/>
    <w:rsid w:val="0094640F"/>
    <w:rPr>
      <w:rFonts w:ascii="Arial" w:eastAsia="Times New Roman" w:hAnsi="Arial"/>
      <w:sz w:val="22"/>
      <w:szCs w:val="22"/>
    </w:rPr>
  </w:style>
  <w:style w:type="character" w:customStyle="1" w:styleId="DefaultZnak">
    <w:name w:val="Default Znak"/>
    <w:link w:val="Default"/>
    <w:rsid w:val="00267672"/>
    <w:rPr>
      <w:rFonts w:cs="Calibri"/>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14238020">
      <w:bodyDiv w:val="1"/>
      <w:marLeft w:val="0"/>
      <w:marRight w:val="0"/>
      <w:marTop w:val="0"/>
      <w:marBottom w:val="0"/>
      <w:divBdr>
        <w:top w:val="none" w:sz="0" w:space="0" w:color="auto"/>
        <w:left w:val="none" w:sz="0" w:space="0" w:color="auto"/>
        <w:bottom w:val="none" w:sz="0" w:space="0" w:color="auto"/>
        <w:right w:val="none" w:sz="0" w:space="0" w:color="auto"/>
      </w:divBdr>
      <w:divsChild>
        <w:div w:id="53823795">
          <w:marLeft w:val="0"/>
          <w:marRight w:val="0"/>
          <w:marTop w:val="0"/>
          <w:marBottom w:val="0"/>
          <w:divBdr>
            <w:top w:val="none" w:sz="0" w:space="0" w:color="auto"/>
            <w:left w:val="none" w:sz="0" w:space="0" w:color="auto"/>
            <w:bottom w:val="none" w:sz="0" w:space="0" w:color="auto"/>
            <w:right w:val="none" w:sz="0" w:space="0" w:color="auto"/>
          </w:divBdr>
        </w:div>
        <w:div w:id="132454604">
          <w:marLeft w:val="0"/>
          <w:marRight w:val="0"/>
          <w:marTop w:val="0"/>
          <w:marBottom w:val="0"/>
          <w:divBdr>
            <w:top w:val="none" w:sz="0" w:space="0" w:color="auto"/>
            <w:left w:val="none" w:sz="0" w:space="0" w:color="auto"/>
            <w:bottom w:val="none" w:sz="0" w:space="0" w:color="auto"/>
            <w:right w:val="none" w:sz="0" w:space="0" w:color="auto"/>
          </w:divBdr>
        </w:div>
        <w:div w:id="164055625">
          <w:marLeft w:val="0"/>
          <w:marRight w:val="0"/>
          <w:marTop w:val="0"/>
          <w:marBottom w:val="0"/>
          <w:divBdr>
            <w:top w:val="none" w:sz="0" w:space="0" w:color="auto"/>
            <w:left w:val="none" w:sz="0" w:space="0" w:color="auto"/>
            <w:bottom w:val="none" w:sz="0" w:space="0" w:color="auto"/>
            <w:right w:val="none" w:sz="0" w:space="0" w:color="auto"/>
          </w:divBdr>
        </w:div>
        <w:div w:id="175656108">
          <w:marLeft w:val="0"/>
          <w:marRight w:val="0"/>
          <w:marTop w:val="0"/>
          <w:marBottom w:val="0"/>
          <w:divBdr>
            <w:top w:val="none" w:sz="0" w:space="0" w:color="auto"/>
            <w:left w:val="none" w:sz="0" w:space="0" w:color="auto"/>
            <w:bottom w:val="none" w:sz="0" w:space="0" w:color="auto"/>
            <w:right w:val="none" w:sz="0" w:space="0" w:color="auto"/>
          </w:divBdr>
        </w:div>
        <w:div w:id="234358409">
          <w:marLeft w:val="0"/>
          <w:marRight w:val="0"/>
          <w:marTop w:val="0"/>
          <w:marBottom w:val="0"/>
          <w:divBdr>
            <w:top w:val="none" w:sz="0" w:space="0" w:color="auto"/>
            <w:left w:val="none" w:sz="0" w:space="0" w:color="auto"/>
            <w:bottom w:val="none" w:sz="0" w:space="0" w:color="auto"/>
            <w:right w:val="none" w:sz="0" w:space="0" w:color="auto"/>
          </w:divBdr>
        </w:div>
        <w:div w:id="497237224">
          <w:marLeft w:val="0"/>
          <w:marRight w:val="0"/>
          <w:marTop w:val="0"/>
          <w:marBottom w:val="0"/>
          <w:divBdr>
            <w:top w:val="none" w:sz="0" w:space="0" w:color="auto"/>
            <w:left w:val="none" w:sz="0" w:space="0" w:color="auto"/>
            <w:bottom w:val="none" w:sz="0" w:space="0" w:color="auto"/>
            <w:right w:val="none" w:sz="0" w:space="0" w:color="auto"/>
          </w:divBdr>
        </w:div>
        <w:div w:id="607393208">
          <w:marLeft w:val="0"/>
          <w:marRight w:val="0"/>
          <w:marTop w:val="0"/>
          <w:marBottom w:val="0"/>
          <w:divBdr>
            <w:top w:val="none" w:sz="0" w:space="0" w:color="auto"/>
            <w:left w:val="none" w:sz="0" w:space="0" w:color="auto"/>
            <w:bottom w:val="none" w:sz="0" w:space="0" w:color="auto"/>
            <w:right w:val="none" w:sz="0" w:space="0" w:color="auto"/>
          </w:divBdr>
        </w:div>
        <w:div w:id="789322434">
          <w:marLeft w:val="0"/>
          <w:marRight w:val="0"/>
          <w:marTop w:val="0"/>
          <w:marBottom w:val="0"/>
          <w:divBdr>
            <w:top w:val="none" w:sz="0" w:space="0" w:color="auto"/>
            <w:left w:val="none" w:sz="0" w:space="0" w:color="auto"/>
            <w:bottom w:val="none" w:sz="0" w:space="0" w:color="auto"/>
            <w:right w:val="none" w:sz="0" w:space="0" w:color="auto"/>
          </w:divBdr>
        </w:div>
        <w:div w:id="902183863">
          <w:marLeft w:val="0"/>
          <w:marRight w:val="0"/>
          <w:marTop w:val="0"/>
          <w:marBottom w:val="0"/>
          <w:divBdr>
            <w:top w:val="none" w:sz="0" w:space="0" w:color="auto"/>
            <w:left w:val="none" w:sz="0" w:space="0" w:color="auto"/>
            <w:bottom w:val="none" w:sz="0" w:space="0" w:color="auto"/>
            <w:right w:val="none" w:sz="0" w:space="0" w:color="auto"/>
          </w:divBdr>
        </w:div>
        <w:div w:id="939948474">
          <w:marLeft w:val="0"/>
          <w:marRight w:val="0"/>
          <w:marTop w:val="0"/>
          <w:marBottom w:val="0"/>
          <w:divBdr>
            <w:top w:val="none" w:sz="0" w:space="0" w:color="auto"/>
            <w:left w:val="none" w:sz="0" w:space="0" w:color="auto"/>
            <w:bottom w:val="none" w:sz="0" w:space="0" w:color="auto"/>
            <w:right w:val="none" w:sz="0" w:space="0" w:color="auto"/>
          </w:divBdr>
        </w:div>
        <w:div w:id="951984418">
          <w:marLeft w:val="0"/>
          <w:marRight w:val="0"/>
          <w:marTop w:val="0"/>
          <w:marBottom w:val="0"/>
          <w:divBdr>
            <w:top w:val="none" w:sz="0" w:space="0" w:color="auto"/>
            <w:left w:val="none" w:sz="0" w:space="0" w:color="auto"/>
            <w:bottom w:val="none" w:sz="0" w:space="0" w:color="auto"/>
            <w:right w:val="none" w:sz="0" w:space="0" w:color="auto"/>
          </w:divBdr>
        </w:div>
        <w:div w:id="1021707690">
          <w:marLeft w:val="0"/>
          <w:marRight w:val="0"/>
          <w:marTop w:val="0"/>
          <w:marBottom w:val="0"/>
          <w:divBdr>
            <w:top w:val="none" w:sz="0" w:space="0" w:color="auto"/>
            <w:left w:val="none" w:sz="0" w:space="0" w:color="auto"/>
            <w:bottom w:val="none" w:sz="0" w:space="0" w:color="auto"/>
            <w:right w:val="none" w:sz="0" w:space="0" w:color="auto"/>
          </w:divBdr>
        </w:div>
        <w:div w:id="1114397117">
          <w:marLeft w:val="0"/>
          <w:marRight w:val="0"/>
          <w:marTop w:val="0"/>
          <w:marBottom w:val="0"/>
          <w:divBdr>
            <w:top w:val="none" w:sz="0" w:space="0" w:color="auto"/>
            <w:left w:val="none" w:sz="0" w:space="0" w:color="auto"/>
            <w:bottom w:val="none" w:sz="0" w:space="0" w:color="auto"/>
            <w:right w:val="none" w:sz="0" w:space="0" w:color="auto"/>
          </w:divBdr>
        </w:div>
        <w:div w:id="1229535564">
          <w:marLeft w:val="0"/>
          <w:marRight w:val="0"/>
          <w:marTop w:val="0"/>
          <w:marBottom w:val="0"/>
          <w:divBdr>
            <w:top w:val="none" w:sz="0" w:space="0" w:color="auto"/>
            <w:left w:val="none" w:sz="0" w:space="0" w:color="auto"/>
            <w:bottom w:val="none" w:sz="0" w:space="0" w:color="auto"/>
            <w:right w:val="none" w:sz="0" w:space="0" w:color="auto"/>
          </w:divBdr>
        </w:div>
        <w:div w:id="1249272117">
          <w:marLeft w:val="0"/>
          <w:marRight w:val="0"/>
          <w:marTop w:val="0"/>
          <w:marBottom w:val="0"/>
          <w:divBdr>
            <w:top w:val="none" w:sz="0" w:space="0" w:color="auto"/>
            <w:left w:val="none" w:sz="0" w:space="0" w:color="auto"/>
            <w:bottom w:val="none" w:sz="0" w:space="0" w:color="auto"/>
            <w:right w:val="none" w:sz="0" w:space="0" w:color="auto"/>
          </w:divBdr>
        </w:div>
        <w:div w:id="1368876260">
          <w:marLeft w:val="0"/>
          <w:marRight w:val="0"/>
          <w:marTop w:val="0"/>
          <w:marBottom w:val="0"/>
          <w:divBdr>
            <w:top w:val="none" w:sz="0" w:space="0" w:color="auto"/>
            <w:left w:val="none" w:sz="0" w:space="0" w:color="auto"/>
            <w:bottom w:val="none" w:sz="0" w:space="0" w:color="auto"/>
            <w:right w:val="none" w:sz="0" w:space="0" w:color="auto"/>
          </w:divBdr>
        </w:div>
        <w:div w:id="1405639226">
          <w:marLeft w:val="0"/>
          <w:marRight w:val="0"/>
          <w:marTop w:val="0"/>
          <w:marBottom w:val="0"/>
          <w:divBdr>
            <w:top w:val="none" w:sz="0" w:space="0" w:color="auto"/>
            <w:left w:val="none" w:sz="0" w:space="0" w:color="auto"/>
            <w:bottom w:val="none" w:sz="0" w:space="0" w:color="auto"/>
            <w:right w:val="none" w:sz="0" w:space="0" w:color="auto"/>
          </w:divBdr>
        </w:div>
        <w:div w:id="1422213564">
          <w:marLeft w:val="0"/>
          <w:marRight w:val="0"/>
          <w:marTop w:val="0"/>
          <w:marBottom w:val="0"/>
          <w:divBdr>
            <w:top w:val="none" w:sz="0" w:space="0" w:color="auto"/>
            <w:left w:val="none" w:sz="0" w:space="0" w:color="auto"/>
            <w:bottom w:val="none" w:sz="0" w:space="0" w:color="auto"/>
            <w:right w:val="none" w:sz="0" w:space="0" w:color="auto"/>
          </w:divBdr>
        </w:div>
        <w:div w:id="1428693552">
          <w:marLeft w:val="0"/>
          <w:marRight w:val="0"/>
          <w:marTop w:val="0"/>
          <w:marBottom w:val="0"/>
          <w:divBdr>
            <w:top w:val="none" w:sz="0" w:space="0" w:color="auto"/>
            <w:left w:val="none" w:sz="0" w:space="0" w:color="auto"/>
            <w:bottom w:val="none" w:sz="0" w:space="0" w:color="auto"/>
            <w:right w:val="none" w:sz="0" w:space="0" w:color="auto"/>
          </w:divBdr>
        </w:div>
        <w:div w:id="1455248285">
          <w:marLeft w:val="0"/>
          <w:marRight w:val="0"/>
          <w:marTop w:val="0"/>
          <w:marBottom w:val="0"/>
          <w:divBdr>
            <w:top w:val="none" w:sz="0" w:space="0" w:color="auto"/>
            <w:left w:val="none" w:sz="0" w:space="0" w:color="auto"/>
            <w:bottom w:val="none" w:sz="0" w:space="0" w:color="auto"/>
            <w:right w:val="none" w:sz="0" w:space="0" w:color="auto"/>
          </w:divBdr>
        </w:div>
        <w:div w:id="1482892224">
          <w:marLeft w:val="0"/>
          <w:marRight w:val="0"/>
          <w:marTop w:val="0"/>
          <w:marBottom w:val="0"/>
          <w:divBdr>
            <w:top w:val="none" w:sz="0" w:space="0" w:color="auto"/>
            <w:left w:val="none" w:sz="0" w:space="0" w:color="auto"/>
            <w:bottom w:val="none" w:sz="0" w:space="0" w:color="auto"/>
            <w:right w:val="none" w:sz="0" w:space="0" w:color="auto"/>
          </w:divBdr>
        </w:div>
        <w:div w:id="1485970840">
          <w:marLeft w:val="0"/>
          <w:marRight w:val="0"/>
          <w:marTop w:val="0"/>
          <w:marBottom w:val="0"/>
          <w:divBdr>
            <w:top w:val="none" w:sz="0" w:space="0" w:color="auto"/>
            <w:left w:val="none" w:sz="0" w:space="0" w:color="auto"/>
            <w:bottom w:val="none" w:sz="0" w:space="0" w:color="auto"/>
            <w:right w:val="none" w:sz="0" w:space="0" w:color="auto"/>
          </w:divBdr>
        </w:div>
        <w:div w:id="1861431970">
          <w:marLeft w:val="0"/>
          <w:marRight w:val="0"/>
          <w:marTop w:val="0"/>
          <w:marBottom w:val="0"/>
          <w:divBdr>
            <w:top w:val="none" w:sz="0" w:space="0" w:color="auto"/>
            <w:left w:val="none" w:sz="0" w:space="0" w:color="auto"/>
            <w:bottom w:val="none" w:sz="0" w:space="0" w:color="auto"/>
            <w:right w:val="none" w:sz="0" w:space="0" w:color="auto"/>
          </w:divBdr>
        </w:div>
        <w:div w:id="1964070346">
          <w:marLeft w:val="0"/>
          <w:marRight w:val="0"/>
          <w:marTop w:val="0"/>
          <w:marBottom w:val="0"/>
          <w:divBdr>
            <w:top w:val="none" w:sz="0" w:space="0" w:color="auto"/>
            <w:left w:val="none" w:sz="0" w:space="0" w:color="auto"/>
            <w:bottom w:val="none" w:sz="0" w:space="0" w:color="auto"/>
            <w:right w:val="none" w:sz="0" w:space="0" w:color="auto"/>
          </w:divBdr>
        </w:div>
        <w:div w:id="2127847339">
          <w:marLeft w:val="0"/>
          <w:marRight w:val="0"/>
          <w:marTop w:val="0"/>
          <w:marBottom w:val="0"/>
          <w:divBdr>
            <w:top w:val="none" w:sz="0" w:space="0" w:color="auto"/>
            <w:left w:val="none" w:sz="0" w:space="0" w:color="auto"/>
            <w:bottom w:val="none" w:sz="0" w:space="0" w:color="auto"/>
            <w:right w:val="none" w:sz="0" w:space="0" w:color="auto"/>
          </w:divBdr>
        </w:div>
      </w:divsChild>
    </w:div>
    <w:div w:id="41906928">
      <w:bodyDiv w:val="1"/>
      <w:marLeft w:val="0"/>
      <w:marRight w:val="0"/>
      <w:marTop w:val="0"/>
      <w:marBottom w:val="0"/>
      <w:divBdr>
        <w:top w:val="none" w:sz="0" w:space="0" w:color="auto"/>
        <w:left w:val="none" w:sz="0" w:space="0" w:color="auto"/>
        <w:bottom w:val="none" w:sz="0" w:space="0" w:color="auto"/>
        <w:right w:val="none" w:sz="0" w:space="0" w:color="auto"/>
      </w:divBdr>
    </w:div>
    <w:div w:id="61147974">
      <w:bodyDiv w:val="1"/>
      <w:marLeft w:val="0"/>
      <w:marRight w:val="0"/>
      <w:marTop w:val="0"/>
      <w:marBottom w:val="0"/>
      <w:divBdr>
        <w:top w:val="none" w:sz="0" w:space="0" w:color="auto"/>
        <w:left w:val="none" w:sz="0" w:space="0" w:color="auto"/>
        <w:bottom w:val="none" w:sz="0" w:space="0" w:color="auto"/>
        <w:right w:val="none" w:sz="0" w:space="0" w:color="auto"/>
      </w:divBdr>
    </w:div>
    <w:div w:id="197819561">
      <w:bodyDiv w:val="1"/>
      <w:marLeft w:val="0"/>
      <w:marRight w:val="0"/>
      <w:marTop w:val="0"/>
      <w:marBottom w:val="0"/>
      <w:divBdr>
        <w:top w:val="none" w:sz="0" w:space="0" w:color="auto"/>
        <w:left w:val="none" w:sz="0" w:space="0" w:color="auto"/>
        <w:bottom w:val="none" w:sz="0" w:space="0" w:color="auto"/>
        <w:right w:val="none" w:sz="0" w:space="0" w:color="auto"/>
      </w:divBdr>
      <w:divsChild>
        <w:div w:id="15084628">
          <w:marLeft w:val="0"/>
          <w:marRight w:val="0"/>
          <w:marTop w:val="0"/>
          <w:marBottom w:val="0"/>
          <w:divBdr>
            <w:top w:val="none" w:sz="0" w:space="0" w:color="auto"/>
            <w:left w:val="none" w:sz="0" w:space="0" w:color="auto"/>
            <w:bottom w:val="none" w:sz="0" w:space="0" w:color="auto"/>
            <w:right w:val="none" w:sz="0" w:space="0" w:color="auto"/>
          </w:divBdr>
        </w:div>
        <w:div w:id="82148692">
          <w:marLeft w:val="0"/>
          <w:marRight w:val="0"/>
          <w:marTop w:val="0"/>
          <w:marBottom w:val="0"/>
          <w:divBdr>
            <w:top w:val="none" w:sz="0" w:space="0" w:color="auto"/>
            <w:left w:val="none" w:sz="0" w:space="0" w:color="auto"/>
            <w:bottom w:val="none" w:sz="0" w:space="0" w:color="auto"/>
            <w:right w:val="none" w:sz="0" w:space="0" w:color="auto"/>
          </w:divBdr>
        </w:div>
        <w:div w:id="92364915">
          <w:marLeft w:val="0"/>
          <w:marRight w:val="0"/>
          <w:marTop w:val="0"/>
          <w:marBottom w:val="0"/>
          <w:divBdr>
            <w:top w:val="none" w:sz="0" w:space="0" w:color="auto"/>
            <w:left w:val="none" w:sz="0" w:space="0" w:color="auto"/>
            <w:bottom w:val="none" w:sz="0" w:space="0" w:color="auto"/>
            <w:right w:val="none" w:sz="0" w:space="0" w:color="auto"/>
          </w:divBdr>
        </w:div>
        <w:div w:id="116803261">
          <w:marLeft w:val="0"/>
          <w:marRight w:val="0"/>
          <w:marTop w:val="0"/>
          <w:marBottom w:val="0"/>
          <w:divBdr>
            <w:top w:val="none" w:sz="0" w:space="0" w:color="auto"/>
            <w:left w:val="none" w:sz="0" w:space="0" w:color="auto"/>
            <w:bottom w:val="none" w:sz="0" w:space="0" w:color="auto"/>
            <w:right w:val="none" w:sz="0" w:space="0" w:color="auto"/>
          </w:divBdr>
        </w:div>
        <w:div w:id="127433391">
          <w:marLeft w:val="0"/>
          <w:marRight w:val="0"/>
          <w:marTop w:val="0"/>
          <w:marBottom w:val="0"/>
          <w:divBdr>
            <w:top w:val="none" w:sz="0" w:space="0" w:color="auto"/>
            <w:left w:val="none" w:sz="0" w:space="0" w:color="auto"/>
            <w:bottom w:val="none" w:sz="0" w:space="0" w:color="auto"/>
            <w:right w:val="none" w:sz="0" w:space="0" w:color="auto"/>
          </w:divBdr>
        </w:div>
        <w:div w:id="242954174">
          <w:marLeft w:val="0"/>
          <w:marRight w:val="0"/>
          <w:marTop w:val="0"/>
          <w:marBottom w:val="0"/>
          <w:divBdr>
            <w:top w:val="none" w:sz="0" w:space="0" w:color="auto"/>
            <w:left w:val="none" w:sz="0" w:space="0" w:color="auto"/>
            <w:bottom w:val="none" w:sz="0" w:space="0" w:color="auto"/>
            <w:right w:val="none" w:sz="0" w:space="0" w:color="auto"/>
          </w:divBdr>
        </w:div>
        <w:div w:id="251086240">
          <w:marLeft w:val="0"/>
          <w:marRight w:val="0"/>
          <w:marTop w:val="0"/>
          <w:marBottom w:val="0"/>
          <w:divBdr>
            <w:top w:val="none" w:sz="0" w:space="0" w:color="auto"/>
            <w:left w:val="none" w:sz="0" w:space="0" w:color="auto"/>
            <w:bottom w:val="none" w:sz="0" w:space="0" w:color="auto"/>
            <w:right w:val="none" w:sz="0" w:space="0" w:color="auto"/>
          </w:divBdr>
        </w:div>
        <w:div w:id="279654403">
          <w:marLeft w:val="0"/>
          <w:marRight w:val="0"/>
          <w:marTop w:val="0"/>
          <w:marBottom w:val="0"/>
          <w:divBdr>
            <w:top w:val="none" w:sz="0" w:space="0" w:color="auto"/>
            <w:left w:val="none" w:sz="0" w:space="0" w:color="auto"/>
            <w:bottom w:val="none" w:sz="0" w:space="0" w:color="auto"/>
            <w:right w:val="none" w:sz="0" w:space="0" w:color="auto"/>
          </w:divBdr>
        </w:div>
        <w:div w:id="342899392">
          <w:marLeft w:val="0"/>
          <w:marRight w:val="0"/>
          <w:marTop w:val="0"/>
          <w:marBottom w:val="0"/>
          <w:divBdr>
            <w:top w:val="none" w:sz="0" w:space="0" w:color="auto"/>
            <w:left w:val="none" w:sz="0" w:space="0" w:color="auto"/>
            <w:bottom w:val="none" w:sz="0" w:space="0" w:color="auto"/>
            <w:right w:val="none" w:sz="0" w:space="0" w:color="auto"/>
          </w:divBdr>
        </w:div>
        <w:div w:id="348143876">
          <w:marLeft w:val="0"/>
          <w:marRight w:val="0"/>
          <w:marTop w:val="0"/>
          <w:marBottom w:val="0"/>
          <w:divBdr>
            <w:top w:val="none" w:sz="0" w:space="0" w:color="auto"/>
            <w:left w:val="none" w:sz="0" w:space="0" w:color="auto"/>
            <w:bottom w:val="none" w:sz="0" w:space="0" w:color="auto"/>
            <w:right w:val="none" w:sz="0" w:space="0" w:color="auto"/>
          </w:divBdr>
        </w:div>
        <w:div w:id="392587360">
          <w:marLeft w:val="0"/>
          <w:marRight w:val="0"/>
          <w:marTop w:val="0"/>
          <w:marBottom w:val="0"/>
          <w:divBdr>
            <w:top w:val="none" w:sz="0" w:space="0" w:color="auto"/>
            <w:left w:val="none" w:sz="0" w:space="0" w:color="auto"/>
            <w:bottom w:val="none" w:sz="0" w:space="0" w:color="auto"/>
            <w:right w:val="none" w:sz="0" w:space="0" w:color="auto"/>
          </w:divBdr>
        </w:div>
        <w:div w:id="426773082">
          <w:marLeft w:val="0"/>
          <w:marRight w:val="0"/>
          <w:marTop w:val="0"/>
          <w:marBottom w:val="0"/>
          <w:divBdr>
            <w:top w:val="none" w:sz="0" w:space="0" w:color="auto"/>
            <w:left w:val="none" w:sz="0" w:space="0" w:color="auto"/>
            <w:bottom w:val="none" w:sz="0" w:space="0" w:color="auto"/>
            <w:right w:val="none" w:sz="0" w:space="0" w:color="auto"/>
          </w:divBdr>
        </w:div>
        <w:div w:id="540630569">
          <w:marLeft w:val="0"/>
          <w:marRight w:val="0"/>
          <w:marTop w:val="0"/>
          <w:marBottom w:val="0"/>
          <w:divBdr>
            <w:top w:val="none" w:sz="0" w:space="0" w:color="auto"/>
            <w:left w:val="none" w:sz="0" w:space="0" w:color="auto"/>
            <w:bottom w:val="none" w:sz="0" w:space="0" w:color="auto"/>
            <w:right w:val="none" w:sz="0" w:space="0" w:color="auto"/>
          </w:divBdr>
        </w:div>
        <w:div w:id="616256734">
          <w:marLeft w:val="0"/>
          <w:marRight w:val="0"/>
          <w:marTop w:val="0"/>
          <w:marBottom w:val="0"/>
          <w:divBdr>
            <w:top w:val="none" w:sz="0" w:space="0" w:color="auto"/>
            <w:left w:val="none" w:sz="0" w:space="0" w:color="auto"/>
            <w:bottom w:val="none" w:sz="0" w:space="0" w:color="auto"/>
            <w:right w:val="none" w:sz="0" w:space="0" w:color="auto"/>
          </w:divBdr>
        </w:div>
        <w:div w:id="643850303">
          <w:marLeft w:val="0"/>
          <w:marRight w:val="0"/>
          <w:marTop w:val="0"/>
          <w:marBottom w:val="0"/>
          <w:divBdr>
            <w:top w:val="none" w:sz="0" w:space="0" w:color="auto"/>
            <w:left w:val="none" w:sz="0" w:space="0" w:color="auto"/>
            <w:bottom w:val="none" w:sz="0" w:space="0" w:color="auto"/>
            <w:right w:val="none" w:sz="0" w:space="0" w:color="auto"/>
          </w:divBdr>
        </w:div>
        <w:div w:id="658659201">
          <w:marLeft w:val="0"/>
          <w:marRight w:val="0"/>
          <w:marTop w:val="0"/>
          <w:marBottom w:val="0"/>
          <w:divBdr>
            <w:top w:val="none" w:sz="0" w:space="0" w:color="auto"/>
            <w:left w:val="none" w:sz="0" w:space="0" w:color="auto"/>
            <w:bottom w:val="none" w:sz="0" w:space="0" w:color="auto"/>
            <w:right w:val="none" w:sz="0" w:space="0" w:color="auto"/>
          </w:divBdr>
        </w:div>
        <w:div w:id="664475882">
          <w:marLeft w:val="0"/>
          <w:marRight w:val="0"/>
          <w:marTop w:val="0"/>
          <w:marBottom w:val="0"/>
          <w:divBdr>
            <w:top w:val="none" w:sz="0" w:space="0" w:color="auto"/>
            <w:left w:val="none" w:sz="0" w:space="0" w:color="auto"/>
            <w:bottom w:val="none" w:sz="0" w:space="0" w:color="auto"/>
            <w:right w:val="none" w:sz="0" w:space="0" w:color="auto"/>
          </w:divBdr>
        </w:div>
        <w:div w:id="665784613">
          <w:marLeft w:val="0"/>
          <w:marRight w:val="0"/>
          <w:marTop w:val="0"/>
          <w:marBottom w:val="0"/>
          <w:divBdr>
            <w:top w:val="none" w:sz="0" w:space="0" w:color="auto"/>
            <w:left w:val="none" w:sz="0" w:space="0" w:color="auto"/>
            <w:bottom w:val="none" w:sz="0" w:space="0" w:color="auto"/>
            <w:right w:val="none" w:sz="0" w:space="0" w:color="auto"/>
          </w:divBdr>
        </w:div>
        <w:div w:id="780420691">
          <w:marLeft w:val="0"/>
          <w:marRight w:val="0"/>
          <w:marTop w:val="0"/>
          <w:marBottom w:val="0"/>
          <w:divBdr>
            <w:top w:val="none" w:sz="0" w:space="0" w:color="auto"/>
            <w:left w:val="none" w:sz="0" w:space="0" w:color="auto"/>
            <w:bottom w:val="none" w:sz="0" w:space="0" w:color="auto"/>
            <w:right w:val="none" w:sz="0" w:space="0" w:color="auto"/>
          </w:divBdr>
        </w:div>
        <w:div w:id="806625710">
          <w:marLeft w:val="0"/>
          <w:marRight w:val="0"/>
          <w:marTop w:val="0"/>
          <w:marBottom w:val="0"/>
          <w:divBdr>
            <w:top w:val="none" w:sz="0" w:space="0" w:color="auto"/>
            <w:left w:val="none" w:sz="0" w:space="0" w:color="auto"/>
            <w:bottom w:val="none" w:sz="0" w:space="0" w:color="auto"/>
            <w:right w:val="none" w:sz="0" w:space="0" w:color="auto"/>
          </w:divBdr>
        </w:div>
        <w:div w:id="817916385">
          <w:marLeft w:val="0"/>
          <w:marRight w:val="0"/>
          <w:marTop w:val="0"/>
          <w:marBottom w:val="0"/>
          <w:divBdr>
            <w:top w:val="none" w:sz="0" w:space="0" w:color="auto"/>
            <w:left w:val="none" w:sz="0" w:space="0" w:color="auto"/>
            <w:bottom w:val="none" w:sz="0" w:space="0" w:color="auto"/>
            <w:right w:val="none" w:sz="0" w:space="0" w:color="auto"/>
          </w:divBdr>
        </w:div>
        <w:div w:id="819808223">
          <w:marLeft w:val="0"/>
          <w:marRight w:val="0"/>
          <w:marTop w:val="0"/>
          <w:marBottom w:val="0"/>
          <w:divBdr>
            <w:top w:val="none" w:sz="0" w:space="0" w:color="auto"/>
            <w:left w:val="none" w:sz="0" w:space="0" w:color="auto"/>
            <w:bottom w:val="none" w:sz="0" w:space="0" w:color="auto"/>
            <w:right w:val="none" w:sz="0" w:space="0" w:color="auto"/>
          </w:divBdr>
        </w:div>
        <w:div w:id="882325858">
          <w:marLeft w:val="0"/>
          <w:marRight w:val="0"/>
          <w:marTop w:val="0"/>
          <w:marBottom w:val="0"/>
          <w:divBdr>
            <w:top w:val="none" w:sz="0" w:space="0" w:color="auto"/>
            <w:left w:val="none" w:sz="0" w:space="0" w:color="auto"/>
            <w:bottom w:val="none" w:sz="0" w:space="0" w:color="auto"/>
            <w:right w:val="none" w:sz="0" w:space="0" w:color="auto"/>
          </w:divBdr>
        </w:div>
        <w:div w:id="948581757">
          <w:marLeft w:val="0"/>
          <w:marRight w:val="0"/>
          <w:marTop w:val="0"/>
          <w:marBottom w:val="0"/>
          <w:divBdr>
            <w:top w:val="none" w:sz="0" w:space="0" w:color="auto"/>
            <w:left w:val="none" w:sz="0" w:space="0" w:color="auto"/>
            <w:bottom w:val="none" w:sz="0" w:space="0" w:color="auto"/>
            <w:right w:val="none" w:sz="0" w:space="0" w:color="auto"/>
          </w:divBdr>
        </w:div>
        <w:div w:id="960111416">
          <w:marLeft w:val="0"/>
          <w:marRight w:val="0"/>
          <w:marTop w:val="0"/>
          <w:marBottom w:val="0"/>
          <w:divBdr>
            <w:top w:val="none" w:sz="0" w:space="0" w:color="auto"/>
            <w:left w:val="none" w:sz="0" w:space="0" w:color="auto"/>
            <w:bottom w:val="none" w:sz="0" w:space="0" w:color="auto"/>
            <w:right w:val="none" w:sz="0" w:space="0" w:color="auto"/>
          </w:divBdr>
        </w:div>
        <w:div w:id="1008866104">
          <w:marLeft w:val="0"/>
          <w:marRight w:val="0"/>
          <w:marTop w:val="0"/>
          <w:marBottom w:val="0"/>
          <w:divBdr>
            <w:top w:val="none" w:sz="0" w:space="0" w:color="auto"/>
            <w:left w:val="none" w:sz="0" w:space="0" w:color="auto"/>
            <w:bottom w:val="none" w:sz="0" w:space="0" w:color="auto"/>
            <w:right w:val="none" w:sz="0" w:space="0" w:color="auto"/>
          </w:divBdr>
        </w:div>
        <w:div w:id="1009672767">
          <w:marLeft w:val="0"/>
          <w:marRight w:val="0"/>
          <w:marTop w:val="0"/>
          <w:marBottom w:val="0"/>
          <w:divBdr>
            <w:top w:val="none" w:sz="0" w:space="0" w:color="auto"/>
            <w:left w:val="none" w:sz="0" w:space="0" w:color="auto"/>
            <w:bottom w:val="none" w:sz="0" w:space="0" w:color="auto"/>
            <w:right w:val="none" w:sz="0" w:space="0" w:color="auto"/>
          </w:divBdr>
        </w:div>
        <w:div w:id="1043748863">
          <w:marLeft w:val="0"/>
          <w:marRight w:val="0"/>
          <w:marTop w:val="0"/>
          <w:marBottom w:val="0"/>
          <w:divBdr>
            <w:top w:val="none" w:sz="0" w:space="0" w:color="auto"/>
            <w:left w:val="none" w:sz="0" w:space="0" w:color="auto"/>
            <w:bottom w:val="none" w:sz="0" w:space="0" w:color="auto"/>
            <w:right w:val="none" w:sz="0" w:space="0" w:color="auto"/>
          </w:divBdr>
        </w:div>
        <w:div w:id="1198397799">
          <w:marLeft w:val="0"/>
          <w:marRight w:val="0"/>
          <w:marTop w:val="0"/>
          <w:marBottom w:val="0"/>
          <w:divBdr>
            <w:top w:val="none" w:sz="0" w:space="0" w:color="auto"/>
            <w:left w:val="none" w:sz="0" w:space="0" w:color="auto"/>
            <w:bottom w:val="none" w:sz="0" w:space="0" w:color="auto"/>
            <w:right w:val="none" w:sz="0" w:space="0" w:color="auto"/>
          </w:divBdr>
        </w:div>
        <w:div w:id="1242447047">
          <w:marLeft w:val="0"/>
          <w:marRight w:val="0"/>
          <w:marTop w:val="0"/>
          <w:marBottom w:val="0"/>
          <w:divBdr>
            <w:top w:val="none" w:sz="0" w:space="0" w:color="auto"/>
            <w:left w:val="none" w:sz="0" w:space="0" w:color="auto"/>
            <w:bottom w:val="none" w:sz="0" w:space="0" w:color="auto"/>
            <w:right w:val="none" w:sz="0" w:space="0" w:color="auto"/>
          </w:divBdr>
        </w:div>
        <w:div w:id="1253053294">
          <w:marLeft w:val="0"/>
          <w:marRight w:val="0"/>
          <w:marTop w:val="0"/>
          <w:marBottom w:val="0"/>
          <w:divBdr>
            <w:top w:val="none" w:sz="0" w:space="0" w:color="auto"/>
            <w:left w:val="none" w:sz="0" w:space="0" w:color="auto"/>
            <w:bottom w:val="none" w:sz="0" w:space="0" w:color="auto"/>
            <w:right w:val="none" w:sz="0" w:space="0" w:color="auto"/>
          </w:divBdr>
        </w:div>
        <w:div w:id="1373312377">
          <w:marLeft w:val="0"/>
          <w:marRight w:val="0"/>
          <w:marTop w:val="0"/>
          <w:marBottom w:val="0"/>
          <w:divBdr>
            <w:top w:val="none" w:sz="0" w:space="0" w:color="auto"/>
            <w:left w:val="none" w:sz="0" w:space="0" w:color="auto"/>
            <w:bottom w:val="none" w:sz="0" w:space="0" w:color="auto"/>
            <w:right w:val="none" w:sz="0" w:space="0" w:color="auto"/>
          </w:divBdr>
        </w:div>
        <w:div w:id="1378160871">
          <w:marLeft w:val="0"/>
          <w:marRight w:val="0"/>
          <w:marTop w:val="0"/>
          <w:marBottom w:val="0"/>
          <w:divBdr>
            <w:top w:val="none" w:sz="0" w:space="0" w:color="auto"/>
            <w:left w:val="none" w:sz="0" w:space="0" w:color="auto"/>
            <w:bottom w:val="none" w:sz="0" w:space="0" w:color="auto"/>
            <w:right w:val="none" w:sz="0" w:space="0" w:color="auto"/>
          </w:divBdr>
        </w:div>
        <w:div w:id="1444425848">
          <w:marLeft w:val="0"/>
          <w:marRight w:val="0"/>
          <w:marTop w:val="0"/>
          <w:marBottom w:val="0"/>
          <w:divBdr>
            <w:top w:val="none" w:sz="0" w:space="0" w:color="auto"/>
            <w:left w:val="none" w:sz="0" w:space="0" w:color="auto"/>
            <w:bottom w:val="none" w:sz="0" w:space="0" w:color="auto"/>
            <w:right w:val="none" w:sz="0" w:space="0" w:color="auto"/>
          </w:divBdr>
        </w:div>
        <w:div w:id="1504200224">
          <w:marLeft w:val="0"/>
          <w:marRight w:val="0"/>
          <w:marTop w:val="0"/>
          <w:marBottom w:val="0"/>
          <w:divBdr>
            <w:top w:val="none" w:sz="0" w:space="0" w:color="auto"/>
            <w:left w:val="none" w:sz="0" w:space="0" w:color="auto"/>
            <w:bottom w:val="none" w:sz="0" w:space="0" w:color="auto"/>
            <w:right w:val="none" w:sz="0" w:space="0" w:color="auto"/>
          </w:divBdr>
        </w:div>
        <w:div w:id="1546794011">
          <w:marLeft w:val="0"/>
          <w:marRight w:val="0"/>
          <w:marTop w:val="0"/>
          <w:marBottom w:val="0"/>
          <w:divBdr>
            <w:top w:val="none" w:sz="0" w:space="0" w:color="auto"/>
            <w:left w:val="none" w:sz="0" w:space="0" w:color="auto"/>
            <w:bottom w:val="none" w:sz="0" w:space="0" w:color="auto"/>
            <w:right w:val="none" w:sz="0" w:space="0" w:color="auto"/>
          </w:divBdr>
        </w:div>
        <w:div w:id="1664241495">
          <w:marLeft w:val="0"/>
          <w:marRight w:val="0"/>
          <w:marTop w:val="0"/>
          <w:marBottom w:val="0"/>
          <w:divBdr>
            <w:top w:val="none" w:sz="0" w:space="0" w:color="auto"/>
            <w:left w:val="none" w:sz="0" w:space="0" w:color="auto"/>
            <w:bottom w:val="none" w:sz="0" w:space="0" w:color="auto"/>
            <w:right w:val="none" w:sz="0" w:space="0" w:color="auto"/>
          </w:divBdr>
        </w:div>
        <w:div w:id="1707758911">
          <w:marLeft w:val="0"/>
          <w:marRight w:val="0"/>
          <w:marTop w:val="0"/>
          <w:marBottom w:val="0"/>
          <w:divBdr>
            <w:top w:val="none" w:sz="0" w:space="0" w:color="auto"/>
            <w:left w:val="none" w:sz="0" w:space="0" w:color="auto"/>
            <w:bottom w:val="none" w:sz="0" w:space="0" w:color="auto"/>
            <w:right w:val="none" w:sz="0" w:space="0" w:color="auto"/>
          </w:divBdr>
        </w:div>
        <w:div w:id="1751854289">
          <w:marLeft w:val="0"/>
          <w:marRight w:val="0"/>
          <w:marTop w:val="0"/>
          <w:marBottom w:val="0"/>
          <w:divBdr>
            <w:top w:val="none" w:sz="0" w:space="0" w:color="auto"/>
            <w:left w:val="none" w:sz="0" w:space="0" w:color="auto"/>
            <w:bottom w:val="none" w:sz="0" w:space="0" w:color="auto"/>
            <w:right w:val="none" w:sz="0" w:space="0" w:color="auto"/>
          </w:divBdr>
        </w:div>
        <w:div w:id="1758558240">
          <w:marLeft w:val="0"/>
          <w:marRight w:val="0"/>
          <w:marTop w:val="0"/>
          <w:marBottom w:val="0"/>
          <w:divBdr>
            <w:top w:val="none" w:sz="0" w:space="0" w:color="auto"/>
            <w:left w:val="none" w:sz="0" w:space="0" w:color="auto"/>
            <w:bottom w:val="none" w:sz="0" w:space="0" w:color="auto"/>
            <w:right w:val="none" w:sz="0" w:space="0" w:color="auto"/>
          </w:divBdr>
        </w:div>
        <w:div w:id="1791777776">
          <w:marLeft w:val="0"/>
          <w:marRight w:val="0"/>
          <w:marTop w:val="0"/>
          <w:marBottom w:val="0"/>
          <w:divBdr>
            <w:top w:val="none" w:sz="0" w:space="0" w:color="auto"/>
            <w:left w:val="none" w:sz="0" w:space="0" w:color="auto"/>
            <w:bottom w:val="none" w:sz="0" w:space="0" w:color="auto"/>
            <w:right w:val="none" w:sz="0" w:space="0" w:color="auto"/>
          </w:divBdr>
        </w:div>
        <w:div w:id="1818303591">
          <w:marLeft w:val="0"/>
          <w:marRight w:val="0"/>
          <w:marTop w:val="0"/>
          <w:marBottom w:val="0"/>
          <w:divBdr>
            <w:top w:val="none" w:sz="0" w:space="0" w:color="auto"/>
            <w:left w:val="none" w:sz="0" w:space="0" w:color="auto"/>
            <w:bottom w:val="none" w:sz="0" w:space="0" w:color="auto"/>
            <w:right w:val="none" w:sz="0" w:space="0" w:color="auto"/>
          </w:divBdr>
        </w:div>
        <w:div w:id="1849903123">
          <w:marLeft w:val="0"/>
          <w:marRight w:val="0"/>
          <w:marTop w:val="0"/>
          <w:marBottom w:val="0"/>
          <w:divBdr>
            <w:top w:val="none" w:sz="0" w:space="0" w:color="auto"/>
            <w:left w:val="none" w:sz="0" w:space="0" w:color="auto"/>
            <w:bottom w:val="none" w:sz="0" w:space="0" w:color="auto"/>
            <w:right w:val="none" w:sz="0" w:space="0" w:color="auto"/>
          </w:divBdr>
        </w:div>
        <w:div w:id="1872182657">
          <w:marLeft w:val="0"/>
          <w:marRight w:val="0"/>
          <w:marTop w:val="0"/>
          <w:marBottom w:val="0"/>
          <w:divBdr>
            <w:top w:val="none" w:sz="0" w:space="0" w:color="auto"/>
            <w:left w:val="none" w:sz="0" w:space="0" w:color="auto"/>
            <w:bottom w:val="none" w:sz="0" w:space="0" w:color="auto"/>
            <w:right w:val="none" w:sz="0" w:space="0" w:color="auto"/>
          </w:divBdr>
        </w:div>
        <w:div w:id="1874146751">
          <w:marLeft w:val="0"/>
          <w:marRight w:val="0"/>
          <w:marTop w:val="0"/>
          <w:marBottom w:val="0"/>
          <w:divBdr>
            <w:top w:val="none" w:sz="0" w:space="0" w:color="auto"/>
            <w:left w:val="none" w:sz="0" w:space="0" w:color="auto"/>
            <w:bottom w:val="none" w:sz="0" w:space="0" w:color="auto"/>
            <w:right w:val="none" w:sz="0" w:space="0" w:color="auto"/>
          </w:divBdr>
        </w:div>
        <w:div w:id="1899634230">
          <w:marLeft w:val="0"/>
          <w:marRight w:val="0"/>
          <w:marTop w:val="0"/>
          <w:marBottom w:val="0"/>
          <w:divBdr>
            <w:top w:val="none" w:sz="0" w:space="0" w:color="auto"/>
            <w:left w:val="none" w:sz="0" w:space="0" w:color="auto"/>
            <w:bottom w:val="none" w:sz="0" w:space="0" w:color="auto"/>
            <w:right w:val="none" w:sz="0" w:space="0" w:color="auto"/>
          </w:divBdr>
        </w:div>
        <w:div w:id="1945379430">
          <w:marLeft w:val="0"/>
          <w:marRight w:val="0"/>
          <w:marTop w:val="0"/>
          <w:marBottom w:val="0"/>
          <w:divBdr>
            <w:top w:val="none" w:sz="0" w:space="0" w:color="auto"/>
            <w:left w:val="none" w:sz="0" w:space="0" w:color="auto"/>
            <w:bottom w:val="none" w:sz="0" w:space="0" w:color="auto"/>
            <w:right w:val="none" w:sz="0" w:space="0" w:color="auto"/>
          </w:divBdr>
        </w:div>
        <w:div w:id="1959945901">
          <w:marLeft w:val="0"/>
          <w:marRight w:val="0"/>
          <w:marTop w:val="0"/>
          <w:marBottom w:val="0"/>
          <w:divBdr>
            <w:top w:val="none" w:sz="0" w:space="0" w:color="auto"/>
            <w:left w:val="none" w:sz="0" w:space="0" w:color="auto"/>
            <w:bottom w:val="none" w:sz="0" w:space="0" w:color="auto"/>
            <w:right w:val="none" w:sz="0" w:space="0" w:color="auto"/>
          </w:divBdr>
        </w:div>
        <w:div w:id="1985546055">
          <w:marLeft w:val="0"/>
          <w:marRight w:val="0"/>
          <w:marTop w:val="0"/>
          <w:marBottom w:val="0"/>
          <w:divBdr>
            <w:top w:val="none" w:sz="0" w:space="0" w:color="auto"/>
            <w:left w:val="none" w:sz="0" w:space="0" w:color="auto"/>
            <w:bottom w:val="none" w:sz="0" w:space="0" w:color="auto"/>
            <w:right w:val="none" w:sz="0" w:space="0" w:color="auto"/>
          </w:divBdr>
        </w:div>
        <w:div w:id="2026400541">
          <w:marLeft w:val="0"/>
          <w:marRight w:val="0"/>
          <w:marTop w:val="0"/>
          <w:marBottom w:val="0"/>
          <w:divBdr>
            <w:top w:val="none" w:sz="0" w:space="0" w:color="auto"/>
            <w:left w:val="none" w:sz="0" w:space="0" w:color="auto"/>
            <w:bottom w:val="none" w:sz="0" w:space="0" w:color="auto"/>
            <w:right w:val="none" w:sz="0" w:space="0" w:color="auto"/>
          </w:divBdr>
        </w:div>
      </w:divsChild>
    </w:div>
    <w:div w:id="238640024">
      <w:bodyDiv w:val="1"/>
      <w:marLeft w:val="0"/>
      <w:marRight w:val="0"/>
      <w:marTop w:val="0"/>
      <w:marBottom w:val="0"/>
      <w:divBdr>
        <w:top w:val="none" w:sz="0" w:space="0" w:color="auto"/>
        <w:left w:val="none" w:sz="0" w:space="0" w:color="auto"/>
        <w:bottom w:val="none" w:sz="0" w:space="0" w:color="auto"/>
        <w:right w:val="none" w:sz="0" w:space="0" w:color="auto"/>
      </w:divBdr>
    </w:div>
    <w:div w:id="324167869">
      <w:bodyDiv w:val="1"/>
      <w:marLeft w:val="0"/>
      <w:marRight w:val="0"/>
      <w:marTop w:val="0"/>
      <w:marBottom w:val="0"/>
      <w:divBdr>
        <w:top w:val="none" w:sz="0" w:space="0" w:color="auto"/>
        <w:left w:val="none" w:sz="0" w:space="0" w:color="auto"/>
        <w:bottom w:val="none" w:sz="0" w:space="0" w:color="auto"/>
        <w:right w:val="none" w:sz="0" w:space="0" w:color="auto"/>
      </w:divBdr>
    </w:div>
    <w:div w:id="345130598">
      <w:bodyDiv w:val="1"/>
      <w:marLeft w:val="0"/>
      <w:marRight w:val="0"/>
      <w:marTop w:val="0"/>
      <w:marBottom w:val="0"/>
      <w:divBdr>
        <w:top w:val="none" w:sz="0" w:space="0" w:color="auto"/>
        <w:left w:val="none" w:sz="0" w:space="0" w:color="auto"/>
        <w:bottom w:val="none" w:sz="0" w:space="0" w:color="auto"/>
        <w:right w:val="none" w:sz="0" w:space="0" w:color="auto"/>
      </w:divBdr>
    </w:div>
    <w:div w:id="377320166">
      <w:bodyDiv w:val="1"/>
      <w:marLeft w:val="0"/>
      <w:marRight w:val="0"/>
      <w:marTop w:val="0"/>
      <w:marBottom w:val="0"/>
      <w:divBdr>
        <w:top w:val="none" w:sz="0" w:space="0" w:color="auto"/>
        <w:left w:val="none" w:sz="0" w:space="0" w:color="auto"/>
        <w:bottom w:val="none" w:sz="0" w:space="0" w:color="auto"/>
        <w:right w:val="none" w:sz="0" w:space="0" w:color="auto"/>
      </w:divBdr>
      <w:divsChild>
        <w:div w:id="983387854">
          <w:marLeft w:val="0"/>
          <w:marRight w:val="0"/>
          <w:marTop w:val="0"/>
          <w:marBottom w:val="0"/>
          <w:divBdr>
            <w:top w:val="none" w:sz="0" w:space="0" w:color="auto"/>
            <w:left w:val="none" w:sz="0" w:space="0" w:color="auto"/>
            <w:bottom w:val="none" w:sz="0" w:space="0" w:color="auto"/>
            <w:right w:val="none" w:sz="0" w:space="0" w:color="auto"/>
          </w:divBdr>
        </w:div>
        <w:div w:id="1336806596">
          <w:marLeft w:val="0"/>
          <w:marRight w:val="0"/>
          <w:marTop w:val="0"/>
          <w:marBottom w:val="0"/>
          <w:divBdr>
            <w:top w:val="none" w:sz="0" w:space="0" w:color="auto"/>
            <w:left w:val="none" w:sz="0" w:space="0" w:color="auto"/>
            <w:bottom w:val="none" w:sz="0" w:space="0" w:color="auto"/>
            <w:right w:val="none" w:sz="0" w:space="0" w:color="auto"/>
          </w:divBdr>
        </w:div>
        <w:div w:id="1458642431">
          <w:marLeft w:val="0"/>
          <w:marRight w:val="0"/>
          <w:marTop w:val="0"/>
          <w:marBottom w:val="0"/>
          <w:divBdr>
            <w:top w:val="none" w:sz="0" w:space="0" w:color="auto"/>
            <w:left w:val="none" w:sz="0" w:space="0" w:color="auto"/>
            <w:bottom w:val="none" w:sz="0" w:space="0" w:color="auto"/>
            <w:right w:val="none" w:sz="0" w:space="0" w:color="auto"/>
          </w:divBdr>
        </w:div>
        <w:div w:id="1482653373">
          <w:marLeft w:val="0"/>
          <w:marRight w:val="0"/>
          <w:marTop w:val="0"/>
          <w:marBottom w:val="0"/>
          <w:divBdr>
            <w:top w:val="none" w:sz="0" w:space="0" w:color="auto"/>
            <w:left w:val="none" w:sz="0" w:space="0" w:color="auto"/>
            <w:bottom w:val="none" w:sz="0" w:space="0" w:color="auto"/>
            <w:right w:val="none" w:sz="0" w:space="0" w:color="auto"/>
          </w:divBdr>
        </w:div>
        <w:div w:id="1539320418">
          <w:marLeft w:val="0"/>
          <w:marRight w:val="0"/>
          <w:marTop w:val="0"/>
          <w:marBottom w:val="0"/>
          <w:divBdr>
            <w:top w:val="none" w:sz="0" w:space="0" w:color="auto"/>
            <w:left w:val="none" w:sz="0" w:space="0" w:color="auto"/>
            <w:bottom w:val="none" w:sz="0" w:space="0" w:color="auto"/>
            <w:right w:val="none" w:sz="0" w:space="0" w:color="auto"/>
          </w:divBdr>
        </w:div>
        <w:div w:id="1616057362">
          <w:marLeft w:val="0"/>
          <w:marRight w:val="0"/>
          <w:marTop w:val="0"/>
          <w:marBottom w:val="0"/>
          <w:divBdr>
            <w:top w:val="none" w:sz="0" w:space="0" w:color="auto"/>
            <w:left w:val="none" w:sz="0" w:space="0" w:color="auto"/>
            <w:bottom w:val="none" w:sz="0" w:space="0" w:color="auto"/>
            <w:right w:val="none" w:sz="0" w:space="0" w:color="auto"/>
          </w:divBdr>
        </w:div>
        <w:div w:id="2063475793">
          <w:marLeft w:val="0"/>
          <w:marRight w:val="0"/>
          <w:marTop w:val="0"/>
          <w:marBottom w:val="0"/>
          <w:divBdr>
            <w:top w:val="none" w:sz="0" w:space="0" w:color="auto"/>
            <w:left w:val="none" w:sz="0" w:space="0" w:color="auto"/>
            <w:bottom w:val="none" w:sz="0" w:space="0" w:color="auto"/>
            <w:right w:val="none" w:sz="0" w:space="0" w:color="auto"/>
          </w:divBdr>
        </w:div>
      </w:divsChild>
    </w:div>
    <w:div w:id="386993036">
      <w:bodyDiv w:val="1"/>
      <w:marLeft w:val="0"/>
      <w:marRight w:val="0"/>
      <w:marTop w:val="0"/>
      <w:marBottom w:val="0"/>
      <w:divBdr>
        <w:top w:val="none" w:sz="0" w:space="0" w:color="auto"/>
        <w:left w:val="none" w:sz="0" w:space="0" w:color="auto"/>
        <w:bottom w:val="none" w:sz="0" w:space="0" w:color="auto"/>
        <w:right w:val="none" w:sz="0" w:space="0" w:color="auto"/>
      </w:divBdr>
      <w:divsChild>
        <w:div w:id="26875381">
          <w:marLeft w:val="0"/>
          <w:marRight w:val="0"/>
          <w:marTop w:val="0"/>
          <w:marBottom w:val="0"/>
          <w:divBdr>
            <w:top w:val="none" w:sz="0" w:space="0" w:color="auto"/>
            <w:left w:val="none" w:sz="0" w:space="0" w:color="auto"/>
            <w:bottom w:val="none" w:sz="0" w:space="0" w:color="auto"/>
            <w:right w:val="none" w:sz="0" w:space="0" w:color="auto"/>
          </w:divBdr>
        </w:div>
        <w:div w:id="27996050">
          <w:marLeft w:val="0"/>
          <w:marRight w:val="0"/>
          <w:marTop w:val="0"/>
          <w:marBottom w:val="0"/>
          <w:divBdr>
            <w:top w:val="none" w:sz="0" w:space="0" w:color="auto"/>
            <w:left w:val="none" w:sz="0" w:space="0" w:color="auto"/>
            <w:bottom w:val="none" w:sz="0" w:space="0" w:color="auto"/>
            <w:right w:val="none" w:sz="0" w:space="0" w:color="auto"/>
          </w:divBdr>
        </w:div>
        <w:div w:id="49813276">
          <w:marLeft w:val="0"/>
          <w:marRight w:val="0"/>
          <w:marTop w:val="0"/>
          <w:marBottom w:val="0"/>
          <w:divBdr>
            <w:top w:val="none" w:sz="0" w:space="0" w:color="auto"/>
            <w:left w:val="none" w:sz="0" w:space="0" w:color="auto"/>
            <w:bottom w:val="none" w:sz="0" w:space="0" w:color="auto"/>
            <w:right w:val="none" w:sz="0" w:space="0" w:color="auto"/>
          </w:divBdr>
        </w:div>
        <w:div w:id="63187380">
          <w:marLeft w:val="0"/>
          <w:marRight w:val="0"/>
          <w:marTop w:val="0"/>
          <w:marBottom w:val="0"/>
          <w:divBdr>
            <w:top w:val="none" w:sz="0" w:space="0" w:color="auto"/>
            <w:left w:val="none" w:sz="0" w:space="0" w:color="auto"/>
            <w:bottom w:val="none" w:sz="0" w:space="0" w:color="auto"/>
            <w:right w:val="none" w:sz="0" w:space="0" w:color="auto"/>
          </w:divBdr>
        </w:div>
        <w:div w:id="82726982">
          <w:marLeft w:val="0"/>
          <w:marRight w:val="0"/>
          <w:marTop w:val="0"/>
          <w:marBottom w:val="0"/>
          <w:divBdr>
            <w:top w:val="none" w:sz="0" w:space="0" w:color="auto"/>
            <w:left w:val="none" w:sz="0" w:space="0" w:color="auto"/>
            <w:bottom w:val="none" w:sz="0" w:space="0" w:color="auto"/>
            <w:right w:val="none" w:sz="0" w:space="0" w:color="auto"/>
          </w:divBdr>
        </w:div>
        <w:div w:id="192157571">
          <w:marLeft w:val="0"/>
          <w:marRight w:val="0"/>
          <w:marTop w:val="0"/>
          <w:marBottom w:val="0"/>
          <w:divBdr>
            <w:top w:val="none" w:sz="0" w:space="0" w:color="auto"/>
            <w:left w:val="none" w:sz="0" w:space="0" w:color="auto"/>
            <w:bottom w:val="none" w:sz="0" w:space="0" w:color="auto"/>
            <w:right w:val="none" w:sz="0" w:space="0" w:color="auto"/>
          </w:divBdr>
        </w:div>
        <w:div w:id="214850686">
          <w:marLeft w:val="0"/>
          <w:marRight w:val="0"/>
          <w:marTop w:val="0"/>
          <w:marBottom w:val="0"/>
          <w:divBdr>
            <w:top w:val="none" w:sz="0" w:space="0" w:color="auto"/>
            <w:left w:val="none" w:sz="0" w:space="0" w:color="auto"/>
            <w:bottom w:val="none" w:sz="0" w:space="0" w:color="auto"/>
            <w:right w:val="none" w:sz="0" w:space="0" w:color="auto"/>
          </w:divBdr>
        </w:div>
        <w:div w:id="222569765">
          <w:marLeft w:val="0"/>
          <w:marRight w:val="0"/>
          <w:marTop w:val="0"/>
          <w:marBottom w:val="0"/>
          <w:divBdr>
            <w:top w:val="none" w:sz="0" w:space="0" w:color="auto"/>
            <w:left w:val="none" w:sz="0" w:space="0" w:color="auto"/>
            <w:bottom w:val="none" w:sz="0" w:space="0" w:color="auto"/>
            <w:right w:val="none" w:sz="0" w:space="0" w:color="auto"/>
          </w:divBdr>
        </w:div>
        <w:div w:id="253635726">
          <w:marLeft w:val="0"/>
          <w:marRight w:val="0"/>
          <w:marTop w:val="0"/>
          <w:marBottom w:val="0"/>
          <w:divBdr>
            <w:top w:val="none" w:sz="0" w:space="0" w:color="auto"/>
            <w:left w:val="none" w:sz="0" w:space="0" w:color="auto"/>
            <w:bottom w:val="none" w:sz="0" w:space="0" w:color="auto"/>
            <w:right w:val="none" w:sz="0" w:space="0" w:color="auto"/>
          </w:divBdr>
        </w:div>
        <w:div w:id="259878450">
          <w:marLeft w:val="0"/>
          <w:marRight w:val="0"/>
          <w:marTop w:val="0"/>
          <w:marBottom w:val="0"/>
          <w:divBdr>
            <w:top w:val="none" w:sz="0" w:space="0" w:color="auto"/>
            <w:left w:val="none" w:sz="0" w:space="0" w:color="auto"/>
            <w:bottom w:val="none" w:sz="0" w:space="0" w:color="auto"/>
            <w:right w:val="none" w:sz="0" w:space="0" w:color="auto"/>
          </w:divBdr>
        </w:div>
        <w:div w:id="371006376">
          <w:marLeft w:val="0"/>
          <w:marRight w:val="0"/>
          <w:marTop w:val="0"/>
          <w:marBottom w:val="0"/>
          <w:divBdr>
            <w:top w:val="none" w:sz="0" w:space="0" w:color="auto"/>
            <w:left w:val="none" w:sz="0" w:space="0" w:color="auto"/>
            <w:bottom w:val="none" w:sz="0" w:space="0" w:color="auto"/>
            <w:right w:val="none" w:sz="0" w:space="0" w:color="auto"/>
          </w:divBdr>
        </w:div>
        <w:div w:id="454252944">
          <w:marLeft w:val="0"/>
          <w:marRight w:val="0"/>
          <w:marTop w:val="0"/>
          <w:marBottom w:val="0"/>
          <w:divBdr>
            <w:top w:val="none" w:sz="0" w:space="0" w:color="auto"/>
            <w:left w:val="none" w:sz="0" w:space="0" w:color="auto"/>
            <w:bottom w:val="none" w:sz="0" w:space="0" w:color="auto"/>
            <w:right w:val="none" w:sz="0" w:space="0" w:color="auto"/>
          </w:divBdr>
        </w:div>
        <w:div w:id="481310016">
          <w:marLeft w:val="0"/>
          <w:marRight w:val="0"/>
          <w:marTop w:val="0"/>
          <w:marBottom w:val="0"/>
          <w:divBdr>
            <w:top w:val="none" w:sz="0" w:space="0" w:color="auto"/>
            <w:left w:val="none" w:sz="0" w:space="0" w:color="auto"/>
            <w:bottom w:val="none" w:sz="0" w:space="0" w:color="auto"/>
            <w:right w:val="none" w:sz="0" w:space="0" w:color="auto"/>
          </w:divBdr>
        </w:div>
        <w:div w:id="656230194">
          <w:marLeft w:val="0"/>
          <w:marRight w:val="0"/>
          <w:marTop w:val="0"/>
          <w:marBottom w:val="0"/>
          <w:divBdr>
            <w:top w:val="none" w:sz="0" w:space="0" w:color="auto"/>
            <w:left w:val="none" w:sz="0" w:space="0" w:color="auto"/>
            <w:bottom w:val="none" w:sz="0" w:space="0" w:color="auto"/>
            <w:right w:val="none" w:sz="0" w:space="0" w:color="auto"/>
          </w:divBdr>
        </w:div>
        <w:div w:id="677733869">
          <w:marLeft w:val="0"/>
          <w:marRight w:val="0"/>
          <w:marTop w:val="0"/>
          <w:marBottom w:val="0"/>
          <w:divBdr>
            <w:top w:val="none" w:sz="0" w:space="0" w:color="auto"/>
            <w:left w:val="none" w:sz="0" w:space="0" w:color="auto"/>
            <w:bottom w:val="none" w:sz="0" w:space="0" w:color="auto"/>
            <w:right w:val="none" w:sz="0" w:space="0" w:color="auto"/>
          </w:divBdr>
        </w:div>
        <w:div w:id="860826931">
          <w:marLeft w:val="0"/>
          <w:marRight w:val="0"/>
          <w:marTop w:val="0"/>
          <w:marBottom w:val="0"/>
          <w:divBdr>
            <w:top w:val="none" w:sz="0" w:space="0" w:color="auto"/>
            <w:left w:val="none" w:sz="0" w:space="0" w:color="auto"/>
            <w:bottom w:val="none" w:sz="0" w:space="0" w:color="auto"/>
            <w:right w:val="none" w:sz="0" w:space="0" w:color="auto"/>
          </w:divBdr>
        </w:div>
        <w:div w:id="988900714">
          <w:marLeft w:val="0"/>
          <w:marRight w:val="0"/>
          <w:marTop w:val="0"/>
          <w:marBottom w:val="0"/>
          <w:divBdr>
            <w:top w:val="none" w:sz="0" w:space="0" w:color="auto"/>
            <w:left w:val="none" w:sz="0" w:space="0" w:color="auto"/>
            <w:bottom w:val="none" w:sz="0" w:space="0" w:color="auto"/>
            <w:right w:val="none" w:sz="0" w:space="0" w:color="auto"/>
          </w:divBdr>
        </w:div>
        <w:div w:id="1036083349">
          <w:marLeft w:val="0"/>
          <w:marRight w:val="0"/>
          <w:marTop w:val="0"/>
          <w:marBottom w:val="0"/>
          <w:divBdr>
            <w:top w:val="none" w:sz="0" w:space="0" w:color="auto"/>
            <w:left w:val="none" w:sz="0" w:space="0" w:color="auto"/>
            <w:bottom w:val="none" w:sz="0" w:space="0" w:color="auto"/>
            <w:right w:val="none" w:sz="0" w:space="0" w:color="auto"/>
          </w:divBdr>
        </w:div>
        <w:div w:id="1142117861">
          <w:marLeft w:val="0"/>
          <w:marRight w:val="0"/>
          <w:marTop w:val="0"/>
          <w:marBottom w:val="0"/>
          <w:divBdr>
            <w:top w:val="none" w:sz="0" w:space="0" w:color="auto"/>
            <w:left w:val="none" w:sz="0" w:space="0" w:color="auto"/>
            <w:bottom w:val="none" w:sz="0" w:space="0" w:color="auto"/>
            <w:right w:val="none" w:sz="0" w:space="0" w:color="auto"/>
          </w:divBdr>
        </w:div>
        <w:div w:id="1262177797">
          <w:marLeft w:val="0"/>
          <w:marRight w:val="0"/>
          <w:marTop w:val="0"/>
          <w:marBottom w:val="0"/>
          <w:divBdr>
            <w:top w:val="none" w:sz="0" w:space="0" w:color="auto"/>
            <w:left w:val="none" w:sz="0" w:space="0" w:color="auto"/>
            <w:bottom w:val="none" w:sz="0" w:space="0" w:color="auto"/>
            <w:right w:val="none" w:sz="0" w:space="0" w:color="auto"/>
          </w:divBdr>
        </w:div>
        <w:div w:id="1310944576">
          <w:marLeft w:val="0"/>
          <w:marRight w:val="0"/>
          <w:marTop w:val="0"/>
          <w:marBottom w:val="0"/>
          <w:divBdr>
            <w:top w:val="none" w:sz="0" w:space="0" w:color="auto"/>
            <w:left w:val="none" w:sz="0" w:space="0" w:color="auto"/>
            <w:bottom w:val="none" w:sz="0" w:space="0" w:color="auto"/>
            <w:right w:val="none" w:sz="0" w:space="0" w:color="auto"/>
          </w:divBdr>
        </w:div>
        <w:div w:id="1401052829">
          <w:marLeft w:val="0"/>
          <w:marRight w:val="0"/>
          <w:marTop w:val="0"/>
          <w:marBottom w:val="0"/>
          <w:divBdr>
            <w:top w:val="none" w:sz="0" w:space="0" w:color="auto"/>
            <w:left w:val="none" w:sz="0" w:space="0" w:color="auto"/>
            <w:bottom w:val="none" w:sz="0" w:space="0" w:color="auto"/>
            <w:right w:val="none" w:sz="0" w:space="0" w:color="auto"/>
          </w:divBdr>
        </w:div>
        <w:div w:id="1409422435">
          <w:marLeft w:val="0"/>
          <w:marRight w:val="0"/>
          <w:marTop w:val="0"/>
          <w:marBottom w:val="0"/>
          <w:divBdr>
            <w:top w:val="none" w:sz="0" w:space="0" w:color="auto"/>
            <w:left w:val="none" w:sz="0" w:space="0" w:color="auto"/>
            <w:bottom w:val="none" w:sz="0" w:space="0" w:color="auto"/>
            <w:right w:val="none" w:sz="0" w:space="0" w:color="auto"/>
          </w:divBdr>
        </w:div>
        <w:div w:id="1414010366">
          <w:marLeft w:val="0"/>
          <w:marRight w:val="0"/>
          <w:marTop w:val="0"/>
          <w:marBottom w:val="0"/>
          <w:divBdr>
            <w:top w:val="none" w:sz="0" w:space="0" w:color="auto"/>
            <w:left w:val="none" w:sz="0" w:space="0" w:color="auto"/>
            <w:bottom w:val="none" w:sz="0" w:space="0" w:color="auto"/>
            <w:right w:val="none" w:sz="0" w:space="0" w:color="auto"/>
          </w:divBdr>
        </w:div>
        <w:div w:id="1424764817">
          <w:marLeft w:val="0"/>
          <w:marRight w:val="0"/>
          <w:marTop w:val="0"/>
          <w:marBottom w:val="0"/>
          <w:divBdr>
            <w:top w:val="none" w:sz="0" w:space="0" w:color="auto"/>
            <w:left w:val="none" w:sz="0" w:space="0" w:color="auto"/>
            <w:bottom w:val="none" w:sz="0" w:space="0" w:color="auto"/>
            <w:right w:val="none" w:sz="0" w:space="0" w:color="auto"/>
          </w:divBdr>
        </w:div>
        <w:div w:id="1439373711">
          <w:marLeft w:val="0"/>
          <w:marRight w:val="0"/>
          <w:marTop w:val="0"/>
          <w:marBottom w:val="0"/>
          <w:divBdr>
            <w:top w:val="none" w:sz="0" w:space="0" w:color="auto"/>
            <w:left w:val="none" w:sz="0" w:space="0" w:color="auto"/>
            <w:bottom w:val="none" w:sz="0" w:space="0" w:color="auto"/>
            <w:right w:val="none" w:sz="0" w:space="0" w:color="auto"/>
          </w:divBdr>
        </w:div>
        <w:div w:id="1497766401">
          <w:marLeft w:val="0"/>
          <w:marRight w:val="0"/>
          <w:marTop w:val="0"/>
          <w:marBottom w:val="0"/>
          <w:divBdr>
            <w:top w:val="none" w:sz="0" w:space="0" w:color="auto"/>
            <w:left w:val="none" w:sz="0" w:space="0" w:color="auto"/>
            <w:bottom w:val="none" w:sz="0" w:space="0" w:color="auto"/>
            <w:right w:val="none" w:sz="0" w:space="0" w:color="auto"/>
          </w:divBdr>
        </w:div>
        <w:div w:id="1560823172">
          <w:marLeft w:val="0"/>
          <w:marRight w:val="0"/>
          <w:marTop w:val="0"/>
          <w:marBottom w:val="0"/>
          <w:divBdr>
            <w:top w:val="none" w:sz="0" w:space="0" w:color="auto"/>
            <w:left w:val="none" w:sz="0" w:space="0" w:color="auto"/>
            <w:bottom w:val="none" w:sz="0" w:space="0" w:color="auto"/>
            <w:right w:val="none" w:sz="0" w:space="0" w:color="auto"/>
          </w:divBdr>
        </w:div>
        <w:div w:id="1625962923">
          <w:marLeft w:val="0"/>
          <w:marRight w:val="0"/>
          <w:marTop w:val="0"/>
          <w:marBottom w:val="0"/>
          <w:divBdr>
            <w:top w:val="none" w:sz="0" w:space="0" w:color="auto"/>
            <w:left w:val="none" w:sz="0" w:space="0" w:color="auto"/>
            <w:bottom w:val="none" w:sz="0" w:space="0" w:color="auto"/>
            <w:right w:val="none" w:sz="0" w:space="0" w:color="auto"/>
          </w:divBdr>
        </w:div>
        <w:div w:id="1649162025">
          <w:marLeft w:val="0"/>
          <w:marRight w:val="0"/>
          <w:marTop w:val="0"/>
          <w:marBottom w:val="0"/>
          <w:divBdr>
            <w:top w:val="none" w:sz="0" w:space="0" w:color="auto"/>
            <w:left w:val="none" w:sz="0" w:space="0" w:color="auto"/>
            <w:bottom w:val="none" w:sz="0" w:space="0" w:color="auto"/>
            <w:right w:val="none" w:sz="0" w:space="0" w:color="auto"/>
          </w:divBdr>
        </w:div>
        <w:div w:id="1782264892">
          <w:marLeft w:val="0"/>
          <w:marRight w:val="0"/>
          <w:marTop w:val="0"/>
          <w:marBottom w:val="0"/>
          <w:divBdr>
            <w:top w:val="none" w:sz="0" w:space="0" w:color="auto"/>
            <w:left w:val="none" w:sz="0" w:space="0" w:color="auto"/>
            <w:bottom w:val="none" w:sz="0" w:space="0" w:color="auto"/>
            <w:right w:val="none" w:sz="0" w:space="0" w:color="auto"/>
          </w:divBdr>
        </w:div>
        <w:div w:id="1800300415">
          <w:marLeft w:val="0"/>
          <w:marRight w:val="0"/>
          <w:marTop w:val="0"/>
          <w:marBottom w:val="0"/>
          <w:divBdr>
            <w:top w:val="none" w:sz="0" w:space="0" w:color="auto"/>
            <w:left w:val="none" w:sz="0" w:space="0" w:color="auto"/>
            <w:bottom w:val="none" w:sz="0" w:space="0" w:color="auto"/>
            <w:right w:val="none" w:sz="0" w:space="0" w:color="auto"/>
          </w:divBdr>
        </w:div>
        <w:div w:id="1847623354">
          <w:marLeft w:val="0"/>
          <w:marRight w:val="0"/>
          <w:marTop w:val="0"/>
          <w:marBottom w:val="0"/>
          <w:divBdr>
            <w:top w:val="none" w:sz="0" w:space="0" w:color="auto"/>
            <w:left w:val="none" w:sz="0" w:space="0" w:color="auto"/>
            <w:bottom w:val="none" w:sz="0" w:space="0" w:color="auto"/>
            <w:right w:val="none" w:sz="0" w:space="0" w:color="auto"/>
          </w:divBdr>
        </w:div>
        <w:div w:id="1899169018">
          <w:marLeft w:val="0"/>
          <w:marRight w:val="0"/>
          <w:marTop w:val="0"/>
          <w:marBottom w:val="0"/>
          <w:divBdr>
            <w:top w:val="none" w:sz="0" w:space="0" w:color="auto"/>
            <w:left w:val="none" w:sz="0" w:space="0" w:color="auto"/>
            <w:bottom w:val="none" w:sz="0" w:space="0" w:color="auto"/>
            <w:right w:val="none" w:sz="0" w:space="0" w:color="auto"/>
          </w:divBdr>
        </w:div>
        <w:div w:id="1914898756">
          <w:marLeft w:val="0"/>
          <w:marRight w:val="0"/>
          <w:marTop w:val="0"/>
          <w:marBottom w:val="0"/>
          <w:divBdr>
            <w:top w:val="none" w:sz="0" w:space="0" w:color="auto"/>
            <w:left w:val="none" w:sz="0" w:space="0" w:color="auto"/>
            <w:bottom w:val="none" w:sz="0" w:space="0" w:color="auto"/>
            <w:right w:val="none" w:sz="0" w:space="0" w:color="auto"/>
          </w:divBdr>
        </w:div>
        <w:div w:id="1969821104">
          <w:marLeft w:val="0"/>
          <w:marRight w:val="0"/>
          <w:marTop w:val="0"/>
          <w:marBottom w:val="0"/>
          <w:divBdr>
            <w:top w:val="none" w:sz="0" w:space="0" w:color="auto"/>
            <w:left w:val="none" w:sz="0" w:space="0" w:color="auto"/>
            <w:bottom w:val="none" w:sz="0" w:space="0" w:color="auto"/>
            <w:right w:val="none" w:sz="0" w:space="0" w:color="auto"/>
          </w:divBdr>
        </w:div>
        <w:div w:id="2016762668">
          <w:marLeft w:val="0"/>
          <w:marRight w:val="0"/>
          <w:marTop w:val="0"/>
          <w:marBottom w:val="0"/>
          <w:divBdr>
            <w:top w:val="none" w:sz="0" w:space="0" w:color="auto"/>
            <w:left w:val="none" w:sz="0" w:space="0" w:color="auto"/>
            <w:bottom w:val="none" w:sz="0" w:space="0" w:color="auto"/>
            <w:right w:val="none" w:sz="0" w:space="0" w:color="auto"/>
          </w:divBdr>
        </w:div>
      </w:divsChild>
    </w:div>
    <w:div w:id="417797598">
      <w:bodyDiv w:val="1"/>
      <w:marLeft w:val="0"/>
      <w:marRight w:val="0"/>
      <w:marTop w:val="0"/>
      <w:marBottom w:val="0"/>
      <w:divBdr>
        <w:top w:val="none" w:sz="0" w:space="0" w:color="auto"/>
        <w:left w:val="none" w:sz="0" w:space="0" w:color="auto"/>
        <w:bottom w:val="none" w:sz="0" w:space="0" w:color="auto"/>
        <w:right w:val="none" w:sz="0" w:space="0" w:color="auto"/>
      </w:divBdr>
      <w:divsChild>
        <w:div w:id="47922674">
          <w:marLeft w:val="0"/>
          <w:marRight w:val="0"/>
          <w:marTop w:val="0"/>
          <w:marBottom w:val="0"/>
          <w:divBdr>
            <w:top w:val="none" w:sz="0" w:space="0" w:color="auto"/>
            <w:left w:val="none" w:sz="0" w:space="0" w:color="auto"/>
            <w:bottom w:val="none" w:sz="0" w:space="0" w:color="auto"/>
            <w:right w:val="none" w:sz="0" w:space="0" w:color="auto"/>
          </w:divBdr>
        </w:div>
        <w:div w:id="78991831">
          <w:marLeft w:val="0"/>
          <w:marRight w:val="0"/>
          <w:marTop w:val="0"/>
          <w:marBottom w:val="0"/>
          <w:divBdr>
            <w:top w:val="none" w:sz="0" w:space="0" w:color="auto"/>
            <w:left w:val="none" w:sz="0" w:space="0" w:color="auto"/>
            <w:bottom w:val="none" w:sz="0" w:space="0" w:color="auto"/>
            <w:right w:val="none" w:sz="0" w:space="0" w:color="auto"/>
          </w:divBdr>
        </w:div>
        <w:div w:id="417797669">
          <w:marLeft w:val="0"/>
          <w:marRight w:val="0"/>
          <w:marTop w:val="0"/>
          <w:marBottom w:val="0"/>
          <w:divBdr>
            <w:top w:val="none" w:sz="0" w:space="0" w:color="auto"/>
            <w:left w:val="none" w:sz="0" w:space="0" w:color="auto"/>
            <w:bottom w:val="none" w:sz="0" w:space="0" w:color="auto"/>
            <w:right w:val="none" w:sz="0" w:space="0" w:color="auto"/>
          </w:divBdr>
        </w:div>
        <w:div w:id="543910988">
          <w:marLeft w:val="0"/>
          <w:marRight w:val="0"/>
          <w:marTop w:val="0"/>
          <w:marBottom w:val="0"/>
          <w:divBdr>
            <w:top w:val="none" w:sz="0" w:space="0" w:color="auto"/>
            <w:left w:val="none" w:sz="0" w:space="0" w:color="auto"/>
            <w:bottom w:val="none" w:sz="0" w:space="0" w:color="auto"/>
            <w:right w:val="none" w:sz="0" w:space="0" w:color="auto"/>
          </w:divBdr>
        </w:div>
        <w:div w:id="824594155">
          <w:marLeft w:val="0"/>
          <w:marRight w:val="0"/>
          <w:marTop w:val="0"/>
          <w:marBottom w:val="0"/>
          <w:divBdr>
            <w:top w:val="none" w:sz="0" w:space="0" w:color="auto"/>
            <w:left w:val="none" w:sz="0" w:space="0" w:color="auto"/>
            <w:bottom w:val="none" w:sz="0" w:space="0" w:color="auto"/>
            <w:right w:val="none" w:sz="0" w:space="0" w:color="auto"/>
          </w:divBdr>
        </w:div>
        <w:div w:id="974985411">
          <w:marLeft w:val="0"/>
          <w:marRight w:val="0"/>
          <w:marTop w:val="0"/>
          <w:marBottom w:val="0"/>
          <w:divBdr>
            <w:top w:val="none" w:sz="0" w:space="0" w:color="auto"/>
            <w:left w:val="none" w:sz="0" w:space="0" w:color="auto"/>
            <w:bottom w:val="none" w:sz="0" w:space="0" w:color="auto"/>
            <w:right w:val="none" w:sz="0" w:space="0" w:color="auto"/>
          </w:divBdr>
        </w:div>
        <w:div w:id="1386218447">
          <w:marLeft w:val="0"/>
          <w:marRight w:val="0"/>
          <w:marTop w:val="0"/>
          <w:marBottom w:val="0"/>
          <w:divBdr>
            <w:top w:val="none" w:sz="0" w:space="0" w:color="auto"/>
            <w:left w:val="none" w:sz="0" w:space="0" w:color="auto"/>
            <w:bottom w:val="none" w:sz="0" w:space="0" w:color="auto"/>
            <w:right w:val="none" w:sz="0" w:space="0" w:color="auto"/>
          </w:divBdr>
        </w:div>
      </w:divsChild>
    </w:div>
    <w:div w:id="453137838">
      <w:bodyDiv w:val="1"/>
      <w:marLeft w:val="0"/>
      <w:marRight w:val="0"/>
      <w:marTop w:val="0"/>
      <w:marBottom w:val="0"/>
      <w:divBdr>
        <w:top w:val="none" w:sz="0" w:space="0" w:color="auto"/>
        <w:left w:val="none" w:sz="0" w:space="0" w:color="auto"/>
        <w:bottom w:val="none" w:sz="0" w:space="0" w:color="auto"/>
        <w:right w:val="none" w:sz="0" w:space="0" w:color="auto"/>
      </w:divBdr>
      <w:divsChild>
        <w:div w:id="445127431">
          <w:marLeft w:val="0"/>
          <w:marRight w:val="0"/>
          <w:marTop w:val="0"/>
          <w:marBottom w:val="0"/>
          <w:divBdr>
            <w:top w:val="none" w:sz="0" w:space="0" w:color="auto"/>
            <w:left w:val="none" w:sz="0" w:space="0" w:color="auto"/>
            <w:bottom w:val="none" w:sz="0" w:space="0" w:color="auto"/>
            <w:right w:val="none" w:sz="0" w:space="0" w:color="auto"/>
          </w:divBdr>
        </w:div>
        <w:div w:id="493573271">
          <w:marLeft w:val="0"/>
          <w:marRight w:val="0"/>
          <w:marTop w:val="0"/>
          <w:marBottom w:val="0"/>
          <w:divBdr>
            <w:top w:val="none" w:sz="0" w:space="0" w:color="auto"/>
            <w:left w:val="none" w:sz="0" w:space="0" w:color="auto"/>
            <w:bottom w:val="none" w:sz="0" w:space="0" w:color="auto"/>
            <w:right w:val="none" w:sz="0" w:space="0" w:color="auto"/>
          </w:divBdr>
        </w:div>
        <w:div w:id="748115372">
          <w:marLeft w:val="0"/>
          <w:marRight w:val="0"/>
          <w:marTop w:val="0"/>
          <w:marBottom w:val="0"/>
          <w:divBdr>
            <w:top w:val="none" w:sz="0" w:space="0" w:color="auto"/>
            <w:left w:val="none" w:sz="0" w:space="0" w:color="auto"/>
            <w:bottom w:val="none" w:sz="0" w:space="0" w:color="auto"/>
            <w:right w:val="none" w:sz="0" w:space="0" w:color="auto"/>
          </w:divBdr>
        </w:div>
        <w:div w:id="880748468">
          <w:marLeft w:val="0"/>
          <w:marRight w:val="0"/>
          <w:marTop w:val="0"/>
          <w:marBottom w:val="0"/>
          <w:divBdr>
            <w:top w:val="none" w:sz="0" w:space="0" w:color="auto"/>
            <w:left w:val="none" w:sz="0" w:space="0" w:color="auto"/>
            <w:bottom w:val="none" w:sz="0" w:space="0" w:color="auto"/>
            <w:right w:val="none" w:sz="0" w:space="0" w:color="auto"/>
          </w:divBdr>
        </w:div>
        <w:div w:id="901796003">
          <w:marLeft w:val="0"/>
          <w:marRight w:val="0"/>
          <w:marTop w:val="0"/>
          <w:marBottom w:val="0"/>
          <w:divBdr>
            <w:top w:val="none" w:sz="0" w:space="0" w:color="auto"/>
            <w:left w:val="none" w:sz="0" w:space="0" w:color="auto"/>
            <w:bottom w:val="none" w:sz="0" w:space="0" w:color="auto"/>
            <w:right w:val="none" w:sz="0" w:space="0" w:color="auto"/>
          </w:divBdr>
        </w:div>
        <w:div w:id="941256643">
          <w:marLeft w:val="0"/>
          <w:marRight w:val="0"/>
          <w:marTop w:val="0"/>
          <w:marBottom w:val="0"/>
          <w:divBdr>
            <w:top w:val="none" w:sz="0" w:space="0" w:color="auto"/>
            <w:left w:val="none" w:sz="0" w:space="0" w:color="auto"/>
            <w:bottom w:val="none" w:sz="0" w:space="0" w:color="auto"/>
            <w:right w:val="none" w:sz="0" w:space="0" w:color="auto"/>
          </w:divBdr>
        </w:div>
        <w:div w:id="1149782752">
          <w:marLeft w:val="0"/>
          <w:marRight w:val="0"/>
          <w:marTop w:val="0"/>
          <w:marBottom w:val="0"/>
          <w:divBdr>
            <w:top w:val="none" w:sz="0" w:space="0" w:color="auto"/>
            <w:left w:val="none" w:sz="0" w:space="0" w:color="auto"/>
            <w:bottom w:val="none" w:sz="0" w:space="0" w:color="auto"/>
            <w:right w:val="none" w:sz="0" w:space="0" w:color="auto"/>
          </w:divBdr>
        </w:div>
        <w:div w:id="1586256912">
          <w:marLeft w:val="0"/>
          <w:marRight w:val="0"/>
          <w:marTop w:val="0"/>
          <w:marBottom w:val="0"/>
          <w:divBdr>
            <w:top w:val="none" w:sz="0" w:space="0" w:color="auto"/>
            <w:left w:val="none" w:sz="0" w:space="0" w:color="auto"/>
            <w:bottom w:val="none" w:sz="0" w:space="0" w:color="auto"/>
            <w:right w:val="none" w:sz="0" w:space="0" w:color="auto"/>
          </w:divBdr>
        </w:div>
        <w:div w:id="1677414310">
          <w:marLeft w:val="0"/>
          <w:marRight w:val="0"/>
          <w:marTop w:val="0"/>
          <w:marBottom w:val="0"/>
          <w:divBdr>
            <w:top w:val="none" w:sz="0" w:space="0" w:color="auto"/>
            <w:left w:val="none" w:sz="0" w:space="0" w:color="auto"/>
            <w:bottom w:val="none" w:sz="0" w:space="0" w:color="auto"/>
            <w:right w:val="none" w:sz="0" w:space="0" w:color="auto"/>
          </w:divBdr>
        </w:div>
      </w:divsChild>
    </w:div>
    <w:div w:id="454718398">
      <w:bodyDiv w:val="1"/>
      <w:marLeft w:val="0"/>
      <w:marRight w:val="0"/>
      <w:marTop w:val="0"/>
      <w:marBottom w:val="0"/>
      <w:divBdr>
        <w:top w:val="none" w:sz="0" w:space="0" w:color="auto"/>
        <w:left w:val="none" w:sz="0" w:space="0" w:color="auto"/>
        <w:bottom w:val="none" w:sz="0" w:space="0" w:color="auto"/>
        <w:right w:val="none" w:sz="0" w:space="0" w:color="auto"/>
      </w:divBdr>
      <w:divsChild>
        <w:div w:id="323434365">
          <w:marLeft w:val="0"/>
          <w:marRight w:val="0"/>
          <w:marTop w:val="0"/>
          <w:marBottom w:val="0"/>
          <w:divBdr>
            <w:top w:val="none" w:sz="0" w:space="0" w:color="auto"/>
            <w:left w:val="none" w:sz="0" w:space="0" w:color="auto"/>
            <w:bottom w:val="none" w:sz="0" w:space="0" w:color="auto"/>
            <w:right w:val="none" w:sz="0" w:space="0" w:color="auto"/>
          </w:divBdr>
        </w:div>
        <w:div w:id="526216584">
          <w:marLeft w:val="0"/>
          <w:marRight w:val="0"/>
          <w:marTop w:val="0"/>
          <w:marBottom w:val="0"/>
          <w:divBdr>
            <w:top w:val="none" w:sz="0" w:space="0" w:color="auto"/>
            <w:left w:val="none" w:sz="0" w:space="0" w:color="auto"/>
            <w:bottom w:val="none" w:sz="0" w:space="0" w:color="auto"/>
            <w:right w:val="none" w:sz="0" w:space="0" w:color="auto"/>
          </w:divBdr>
        </w:div>
        <w:div w:id="688601948">
          <w:marLeft w:val="0"/>
          <w:marRight w:val="0"/>
          <w:marTop w:val="0"/>
          <w:marBottom w:val="0"/>
          <w:divBdr>
            <w:top w:val="none" w:sz="0" w:space="0" w:color="auto"/>
            <w:left w:val="none" w:sz="0" w:space="0" w:color="auto"/>
            <w:bottom w:val="none" w:sz="0" w:space="0" w:color="auto"/>
            <w:right w:val="none" w:sz="0" w:space="0" w:color="auto"/>
          </w:divBdr>
        </w:div>
        <w:div w:id="839850885">
          <w:marLeft w:val="0"/>
          <w:marRight w:val="0"/>
          <w:marTop w:val="0"/>
          <w:marBottom w:val="0"/>
          <w:divBdr>
            <w:top w:val="none" w:sz="0" w:space="0" w:color="auto"/>
            <w:left w:val="none" w:sz="0" w:space="0" w:color="auto"/>
            <w:bottom w:val="none" w:sz="0" w:space="0" w:color="auto"/>
            <w:right w:val="none" w:sz="0" w:space="0" w:color="auto"/>
          </w:divBdr>
        </w:div>
        <w:div w:id="1138299772">
          <w:marLeft w:val="0"/>
          <w:marRight w:val="0"/>
          <w:marTop w:val="0"/>
          <w:marBottom w:val="0"/>
          <w:divBdr>
            <w:top w:val="none" w:sz="0" w:space="0" w:color="auto"/>
            <w:left w:val="none" w:sz="0" w:space="0" w:color="auto"/>
            <w:bottom w:val="none" w:sz="0" w:space="0" w:color="auto"/>
            <w:right w:val="none" w:sz="0" w:space="0" w:color="auto"/>
          </w:divBdr>
        </w:div>
        <w:div w:id="1332951301">
          <w:marLeft w:val="0"/>
          <w:marRight w:val="0"/>
          <w:marTop w:val="0"/>
          <w:marBottom w:val="0"/>
          <w:divBdr>
            <w:top w:val="none" w:sz="0" w:space="0" w:color="auto"/>
            <w:left w:val="none" w:sz="0" w:space="0" w:color="auto"/>
            <w:bottom w:val="none" w:sz="0" w:space="0" w:color="auto"/>
            <w:right w:val="none" w:sz="0" w:space="0" w:color="auto"/>
          </w:divBdr>
        </w:div>
        <w:div w:id="1405297174">
          <w:marLeft w:val="0"/>
          <w:marRight w:val="0"/>
          <w:marTop w:val="0"/>
          <w:marBottom w:val="0"/>
          <w:divBdr>
            <w:top w:val="none" w:sz="0" w:space="0" w:color="auto"/>
            <w:left w:val="none" w:sz="0" w:space="0" w:color="auto"/>
            <w:bottom w:val="none" w:sz="0" w:space="0" w:color="auto"/>
            <w:right w:val="none" w:sz="0" w:space="0" w:color="auto"/>
          </w:divBdr>
        </w:div>
        <w:div w:id="1589731323">
          <w:marLeft w:val="0"/>
          <w:marRight w:val="0"/>
          <w:marTop w:val="0"/>
          <w:marBottom w:val="0"/>
          <w:divBdr>
            <w:top w:val="none" w:sz="0" w:space="0" w:color="auto"/>
            <w:left w:val="none" w:sz="0" w:space="0" w:color="auto"/>
            <w:bottom w:val="none" w:sz="0" w:space="0" w:color="auto"/>
            <w:right w:val="none" w:sz="0" w:space="0" w:color="auto"/>
          </w:divBdr>
        </w:div>
        <w:div w:id="1624114214">
          <w:marLeft w:val="0"/>
          <w:marRight w:val="0"/>
          <w:marTop w:val="0"/>
          <w:marBottom w:val="0"/>
          <w:divBdr>
            <w:top w:val="none" w:sz="0" w:space="0" w:color="auto"/>
            <w:left w:val="none" w:sz="0" w:space="0" w:color="auto"/>
            <w:bottom w:val="none" w:sz="0" w:space="0" w:color="auto"/>
            <w:right w:val="none" w:sz="0" w:space="0" w:color="auto"/>
          </w:divBdr>
        </w:div>
      </w:divsChild>
    </w:div>
    <w:div w:id="488253205">
      <w:bodyDiv w:val="1"/>
      <w:marLeft w:val="0"/>
      <w:marRight w:val="0"/>
      <w:marTop w:val="0"/>
      <w:marBottom w:val="0"/>
      <w:divBdr>
        <w:top w:val="none" w:sz="0" w:space="0" w:color="auto"/>
        <w:left w:val="none" w:sz="0" w:space="0" w:color="auto"/>
        <w:bottom w:val="none" w:sz="0" w:space="0" w:color="auto"/>
        <w:right w:val="none" w:sz="0" w:space="0" w:color="auto"/>
      </w:divBdr>
    </w:div>
    <w:div w:id="513301714">
      <w:bodyDiv w:val="1"/>
      <w:marLeft w:val="0"/>
      <w:marRight w:val="0"/>
      <w:marTop w:val="0"/>
      <w:marBottom w:val="0"/>
      <w:divBdr>
        <w:top w:val="none" w:sz="0" w:space="0" w:color="auto"/>
        <w:left w:val="none" w:sz="0" w:space="0" w:color="auto"/>
        <w:bottom w:val="none" w:sz="0" w:space="0" w:color="auto"/>
        <w:right w:val="none" w:sz="0" w:space="0" w:color="auto"/>
      </w:divBdr>
    </w:div>
    <w:div w:id="584538898">
      <w:bodyDiv w:val="1"/>
      <w:marLeft w:val="0"/>
      <w:marRight w:val="0"/>
      <w:marTop w:val="0"/>
      <w:marBottom w:val="0"/>
      <w:divBdr>
        <w:top w:val="none" w:sz="0" w:space="0" w:color="auto"/>
        <w:left w:val="none" w:sz="0" w:space="0" w:color="auto"/>
        <w:bottom w:val="none" w:sz="0" w:space="0" w:color="auto"/>
        <w:right w:val="none" w:sz="0" w:space="0" w:color="auto"/>
      </w:divBdr>
    </w:div>
    <w:div w:id="633826543">
      <w:bodyDiv w:val="1"/>
      <w:marLeft w:val="0"/>
      <w:marRight w:val="0"/>
      <w:marTop w:val="0"/>
      <w:marBottom w:val="0"/>
      <w:divBdr>
        <w:top w:val="none" w:sz="0" w:space="0" w:color="auto"/>
        <w:left w:val="none" w:sz="0" w:space="0" w:color="auto"/>
        <w:bottom w:val="none" w:sz="0" w:space="0" w:color="auto"/>
        <w:right w:val="none" w:sz="0" w:space="0" w:color="auto"/>
      </w:divBdr>
      <w:divsChild>
        <w:div w:id="210776843">
          <w:marLeft w:val="0"/>
          <w:marRight w:val="0"/>
          <w:marTop w:val="0"/>
          <w:marBottom w:val="0"/>
          <w:divBdr>
            <w:top w:val="none" w:sz="0" w:space="0" w:color="auto"/>
            <w:left w:val="none" w:sz="0" w:space="0" w:color="auto"/>
            <w:bottom w:val="none" w:sz="0" w:space="0" w:color="auto"/>
            <w:right w:val="none" w:sz="0" w:space="0" w:color="auto"/>
          </w:divBdr>
        </w:div>
        <w:div w:id="223612134">
          <w:marLeft w:val="0"/>
          <w:marRight w:val="0"/>
          <w:marTop w:val="0"/>
          <w:marBottom w:val="0"/>
          <w:divBdr>
            <w:top w:val="none" w:sz="0" w:space="0" w:color="auto"/>
            <w:left w:val="none" w:sz="0" w:space="0" w:color="auto"/>
            <w:bottom w:val="none" w:sz="0" w:space="0" w:color="auto"/>
            <w:right w:val="none" w:sz="0" w:space="0" w:color="auto"/>
          </w:divBdr>
        </w:div>
        <w:div w:id="441462256">
          <w:marLeft w:val="0"/>
          <w:marRight w:val="0"/>
          <w:marTop w:val="0"/>
          <w:marBottom w:val="0"/>
          <w:divBdr>
            <w:top w:val="none" w:sz="0" w:space="0" w:color="auto"/>
            <w:left w:val="none" w:sz="0" w:space="0" w:color="auto"/>
            <w:bottom w:val="none" w:sz="0" w:space="0" w:color="auto"/>
            <w:right w:val="none" w:sz="0" w:space="0" w:color="auto"/>
          </w:divBdr>
        </w:div>
        <w:div w:id="475411519">
          <w:marLeft w:val="0"/>
          <w:marRight w:val="0"/>
          <w:marTop w:val="0"/>
          <w:marBottom w:val="0"/>
          <w:divBdr>
            <w:top w:val="none" w:sz="0" w:space="0" w:color="auto"/>
            <w:left w:val="none" w:sz="0" w:space="0" w:color="auto"/>
            <w:bottom w:val="none" w:sz="0" w:space="0" w:color="auto"/>
            <w:right w:val="none" w:sz="0" w:space="0" w:color="auto"/>
          </w:divBdr>
        </w:div>
        <w:div w:id="1114910456">
          <w:marLeft w:val="0"/>
          <w:marRight w:val="0"/>
          <w:marTop w:val="0"/>
          <w:marBottom w:val="0"/>
          <w:divBdr>
            <w:top w:val="none" w:sz="0" w:space="0" w:color="auto"/>
            <w:left w:val="none" w:sz="0" w:space="0" w:color="auto"/>
            <w:bottom w:val="none" w:sz="0" w:space="0" w:color="auto"/>
            <w:right w:val="none" w:sz="0" w:space="0" w:color="auto"/>
          </w:divBdr>
        </w:div>
        <w:div w:id="1247686182">
          <w:marLeft w:val="0"/>
          <w:marRight w:val="0"/>
          <w:marTop w:val="0"/>
          <w:marBottom w:val="0"/>
          <w:divBdr>
            <w:top w:val="none" w:sz="0" w:space="0" w:color="auto"/>
            <w:left w:val="none" w:sz="0" w:space="0" w:color="auto"/>
            <w:bottom w:val="none" w:sz="0" w:space="0" w:color="auto"/>
            <w:right w:val="none" w:sz="0" w:space="0" w:color="auto"/>
          </w:divBdr>
        </w:div>
        <w:div w:id="1517688972">
          <w:marLeft w:val="0"/>
          <w:marRight w:val="0"/>
          <w:marTop w:val="0"/>
          <w:marBottom w:val="0"/>
          <w:divBdr>
            <w:top w:val="none" w:sz="0" w:space="0" w:color="auto"/>
            <w:left w:val="none" w:sz="0" w:space="0" w:color="auto"/>
            <w:bottom w:val="none" w:sz="0" w:space="0" w:color="auto"/>
            <w:right w:val="none" w:sz="0" w:space="0" w:color="auto"/>
          </w:divBdr>
        </w:div>
        <w:div w:id="1556771261">
          <w:marLeft w:val="0"/>
          <w:marRight w:val="0"/>
          <w:marTop w:val="0"/>
          <w:marBottom w:val="0"/>
          <w:divBdr>
            <w:top w:val="none" w:sz="0" w:space="0" w:color="auto"/>
            <w:left w:val="none" w:sz="0" w:space="0" w:color="auto"/>
            <w:bottom w:val="none" w:sz="0" w:space="0" w:color="auto"/>
            <w:right w:val="none" w:sz="0" w:space="0" w:color="auto"/>
          </w:divBdr>
        </w:div>
        <w:div w:id="1688018980">
          <w:marLeft w:val="0"/>
          <w:marRight w:val="0"/>
          <w:marTop w:val="0"/>
          <w:marBottom w:val="0"/>
          <w:divBdr>
            <w:top w:val="none" w:sz="0" w:space="0" w:color="auto"/>
            <w:left w:val="none" w:sz="0" w:space="0" w:color="auto"/>
            <w:bottom w:val="none" w:sz="0" w:space="0" w:color="auto"/>
            <w:right w:val="none" w:sz="0" w:space="0" w:color="auto"/>
          </w:divBdr>
        </w:div>
        <w:div w:id="1810904745">
          <w:marLeft w:val="0"/>
          <w:marRight w:val="0"/>
          <w:marTop w:val="0"/>
          <w:marBottom w:val="0"/>
          <w:divBdr>
            <w:top w:val="none" w:sz="0" w:space="0" w:color="auto"/>
            <w:left w:val="none" w:sz="0" w:space="0" w:color="auto"/>
            <w:bottom w:val="none" w:sz="0" w:space="0" w:color="auto"/>
            <w:right w:val="none" w:sz="0" w:space="0" w:color="auto"/>
          </w:divBdr>
        </w:div>
        <w:div w:id="1920482211">
          <w:marLeft w:val="0"/>
          <w:marRight w:val="0"/>
          <w:marTop w:val="0"/>
          <w:marBottom w:val="0"/>
          <w:divBdr>
            <w:top w:val="none" w:sz="0" w:space="0" w:color="auto"/>
            <w:left w:val="none" w:sz="0" w:space="0" w:color="auto"/>
            <w:bottom w:val="none" w:sz="0" w:space="0" w:color="auto"/>
            <w:right w:val="none" w:sz="0" w:space="0" w:color="auto"/>
          </w:divBdr>
        </w:div>
        <w:div w:id="1965260493">
          <w:marLeft w:val="0"/>
          <w:marRight w:val="0"/>
          <w:marTop w:val="0"/>
          <w:marBottom w:val="0"/>
          <w:divBdr>
            <w:top w:val="none" w:sz="0" w:space="0" w:color="auto"/>
            <w:left w:val="none" w:sz="0" w:space="0" w:color="auto"/>
            <w:bottom w:val="none" w:sz="0" w:space="0" w:color="auto"/>
            <w:right w:val="none" w:sz="0" w:space="0" w:color="auto"/>
          </w:divBdr>
        </w:div>
      </w:divsChild>
    </w:div>
    <w:div w:id="695422910">
      <w:bodyDiv w:val="1"/>
      <w:marLeft w:val="0"/>
      <w:marRight w:val="0"/>
      <w:marTop w:val="0"/>
      <w:marBottom w:val="0"/>
      <w:divBdr>
        <w:top w:val="none" w:sz="0" w:space="0" w:color="auto"/>
        <w:left w:val="none" w:sz="0" w:space="0" w:color="auto"/>
        <w:bottom w:val="none" w:sz="0" w:space="0" w:color="auto"/>
        <w:right w:val="none" w:sz="0" w:space="0" w:color="auto"/>
      </w:divBdr>
      <w:divsChild>
        <w:div w:id="357285">
          <w:marLeft w:val="0"/>
          <w:marRight w:val="0"/>
          <w:marTop w:val="0"/>
          <w:marBottom w:val="0"/>
          <w:divBdr>
            <w:top w:val="none" w:sz="0" w:space="0" w:color="auto"/>
            <w:left w:val="none" w:sz="0" w:space="0" w:color="auto"/>
            <w:bottom w:val="none" w:sz="0" w:space="0" w:color="auto"/>
            <w:right w:val="none" w:sz="0" w:space="0" w:color="auto"/>
          </w:divBdr>
        </w:div>
        <w:div w:id="156384707">
          <w:marLeft w:val="0"/>
          <w:marRight w:val="0"/>
          <w:marTop w:val="0"/>
          <w:marBottom w:val="0"/>
          <w:divBdr>
            <w:top w:val="none" w:sz="0" w:space="0" w:color="auto"/>
            <w:left w:val="none" w:sz="0" w:space="0" w:color="auto"/>
            <w:bottom w:val="none" w:sz="0" w:space="0" w:color="auto"/>
            <w:right w:val="none" w:sz="0" w:space="0" w:color="auto"/>
          </w:divBdr>
        </w:div>
      </w:divsChild>
    </w:div>
    <w:div w:id="706415121">
      <w:bodyDiv w:val="1"/>
      <w:marLeft w:val="0"/>
      <w:marRight w:val="0"/>
      <w:marTop w:val="0"/>
      <w:marBottom w:val="0"/>
      <w:divBdr>
        <w:top w:val="none" w:sz="0" w:space="0" w:color="auto"/>
        <w:left w:val="none" w:sz="0" w:space="0" w:color="auto"/>
        <w:bottom w:val="none" w:sz="0" w:space="0" w:color="auto"/>
        <w:right w:val="none" w:sz="0" w:space="0" w:color="auto"/>
      </w:divBdr>
      <w:divsChild>
        <w:div w:id="246812231">
          <w:marLeft w:val="0"/>
          <w:marRight w:val="0"/>
          <w:marTop w:val="0"/>
          <w:marBottom w:val="0"/>
          <w:divBdr>
            <w:top w:val="none" w:sz="0" w:space="0" w:color="auto"/>
            <w:left w:val="none" w:sz="0" w:space="0" w:color="auto"/>
            <w:bottom w:val="none" w:sz="0" w:space="0" w:color="auto"/>
            <w:right w:val="none" w:sz="0" w:space="0" w:color="auto"/>
          </w:divBdr>
        </w:div>
        <w:div w:id="378363654">
          <w:marLeft w:val="0"/>
          <w:marRight w:val="0"/>
          <w:marTop w:val="0"/>
          <w:marBottom w:val="0"/>
          <w:divBdr>
            <w:top w:val="none" w:sz="0" w:space="0" w:color="auto"/>
            <w:left w:val="none" w:sz="0" w:space="0" w:color="auto"/>
            <w:bottom w:val="none" w:sz="0" w:space="0" w:color="auto"/>
            <w:right w:val="none" w:sz="0" w:space="0" w:color="auto"/>
          </w:divBdr>
        </w:div>
        <w:div w:id="1087308496">
          <w:marLeft w:val="0"/>
          <w:marRight w:val="0"/>
          <w:marTop w:val="0"/>
          <w:marBottom w:val="0"/>
          <w:divBdr>
            <w:top w:val="none" w:sz="0" w:space="0" w:color="auto"/>
            <w:left w:val="none" w:sz="0" w:space="0" w:color="auto"/>
            <w:bottom w:val="none" w:sz="0" w:space="0" w:color="auto"/>
            <w:right w:val="none" w:sz="0" w:space="0" w:color="auto"/>
          </w:divBdr>
        </w:div>
        <w:div w:id="1635064668">
          <w:marLeft w:val="0"/>
          <w:marRight w:val="0"/>
          <w:marTop w:val="0"/>
          <w:marBottom w:val="0"/>
          <w:divBdr>
            <w:top w:val="none" w:sz="0" w:space="0" w:color="auto"/>
            <w:left w:val="none" w:sz="0" w:space="0" w:color="auto"/>
            <w:bottom w:val="none" w:sz="0" w:space="0" w:color="auto"/>
            <w:right w:val="none" w:sz="0" w:space="0" w:color="auto"/>
          </w:divBdr>
        </w:div>
        <w:div w:id="1691638494">
          <w:marLeft w:val="0"/>
          <w:marRight w:val="0"/>
          <w:marTop w:val="0"/>
          <w:marBottom w:val="0"/>
          <w:divBdr>
            <w:top w:val="none" w:sz="0" w:space="0" w:color="auto"/>
            <w:left w:val="none" w:sz="0" w:space="0" w:color="auto"/>
            <w:bottom w:val="none" w:sz="0" w:space="0" w:color="auto"/>
            <w:right w:val="none" w:sz="0" w:space="0" w:color="auto"/>
          </w:divBdr>
        </w:div>
      </w:divsChild>
    </w:div>
    <w:div w:id="712926246">
      <w:bodyDiv w:val="1"/>
      <w:marLeft w:val="0"/>
      <w:marRight w:val="0"/>
      <w:marTop w:val="0"/>
      <w:marBottom w:val="0"/>
      <w:divBdr>
        <w:top w:val="none" w:sz="0" w:space="0" w:color="auto"/>
        <w:left w:val="none" w:sz="0" w:space="0" w:color="auto"/>
        <w:bottom w:val="none" w:sz="0" w:space="0" w:color="auto"/>
        <w:right w:val="none" w:sz="0" w:space="0" w:color="auto"/>
      </w:divBdr>
      <w:divsChild>
        <w:div w:id="199559930">
          <w:marLeft w:val="0"/>
          <w:marRight w:val="0"/>
          <w:marTop w:val="0"/>
          <w:marBottom w:val="0"/>
          <w:divBdr>
            <w:top w:val="none" w:sz="0" w:space="0" w:color="auto"/>
            <w:left w:val="none" w:sz="0" w:space="0" w:color="auto"/>
            <w:bottom w:val="none" w:sz="0" w:space="0" w:color="auto"/>
            <w:right w:val="none" w:sz="0" w:space="0" w:color="auto"/>
          </w:divBdr>
        </w:div>
        <w:div w:id="314528126">
          <w:marLeft w:val="0"/>
          <w:marRight w:val="0"/>
          <w:marTop w:val="0"/>
          <w:marBottom w:val="0"/>
          <w:divBdr>
            <w:top w:val="none" w:sz="0" w:space="0" w:color="auto"/>
            <w:left w:val="none" w:sz="0" w:space="0" w:color="auto"/>
            <w:bottom w:val="none" w:sz="0" w:space="0" w:color="auto"/>
            <w:right w:val="none" w:sz="0" w:space="0" w:color="auto"/>
          </w:divBdr>
        </w:div>
        <w:div w:id="790243888">
          <w:marLeft w:val="0"/>
          <w:marRight w:val="0"/>
          <w:marTop w:val="0"/>
          <w:marBottom w:val="0"/>
          <w:divBdr>
            <w:top w:val="none" w:sz="0" w:space="0" w:color="auto"/>
            <w:left w:val="none" w:sz="0" w:space="0" w:color="auto"/>
            <w:bottom w:val="none" w:sz="0" w:space="0" w:color="auto"/>
            <w:right w:val="none" w:sz="0" w:space="0" w:color="auto"/>
          </w:divBdr>
        </w:div>
        <w:div w:id="1196846011">
          <w:marLeft w:val="0"/>
          <w:marRight w:val="0"/>
          <w:marTop w:val="0"/>
          <w:marBottom w:val="0"/>
          <w:divBdr>
            <w:top w:val="none" w:sz="0" w:space="0" w:color="auto"/>
            <w:left w:val="none" w:sz="0" w:space="0" w:color="auto"/>
            <w:bottom w:val="none" w:sz="0" w:space="0" w:color="auto"/>
            <w:right w:val="none" w:sz="0" w:space="0" w:color="auto"/>
          </w:divBdr>
        </w:div>
        <w:div w:id="1952124107">
          <w:marLeft w:val="0"/>
          <w:marRight w:val="0"/>
          <w:marTop w:val="0"/>
          <w:marBottom w:val="0"/>
          <w:divBdr>
            <w:top w:val="none" w:sz="0" w:space="0" w:color="auto"/>
            <w:left w:val="none" w:sz="0" w:space="0" w:color="auto"/>
            <w:bottom w:val="none" w:sz="0" w:space="0" w:color="auto"/>
            <w:right w:val="none" w:sz="0" w:space="0" w:color="auto"/>
          </w:divBdr>
        </w:div>
        <w:div w:id="2009021338">
          <w:marLeft w:val="0"/>
          <w:marRight w:val="0"/>
          <w:marTop w:val="0"/>
          <w:marBottom w:val="0"/>
          <w:divBdr>
            <w:top w:val="none" w:sz="0" w:space="0" w:color="auto"/>
            <w:left w:val="none" w:sz="0" w:space="0" w:color="auto"/>
            <w:bottom w:val="none" w:sz="0" w:space="0" w:color="auto"/>
            <w:right w:val="none" w:sz="0" w:space="0" w:color="auto"/>
          </w:divBdr>
        </w:div>
      </w:divsChild>
    </w:div>
    <w:div w:id="736978107">
      <w:bodyDiv w:val="1"/>
      <w:marLeft w:val="0"/>
      <w:marRight w:val="0"/>
      <w:marTop w:val="0"/>
      <w:marBottom w:val="0"/>
      <w:divBdr>
        <w:top w:val="none" w:sz="0" w:space="0" w:color="auto"/>
        <w:left w:val="none" w:sz="0" w:space="0" w:color="auto"/>
        <w:bottom w:val="none" w:sz="0" w:space="0" w:color="auto"/>
        <w:right w:val="none" w:sz="0" w:space="0" w:color="auto"/>
      </w:divBdr>
      <w:divsChild>
        <w:div w:id="173500127">
          <w:marLeft w:val="0"/>
          <w:marRight w:val="0"/>
          <w:marTop w:val="0"/>
          <w:marBottom w:val="0"/>
          <w:divBdr>
            <w:top w:val="none" w:sz="0" w:space="0" w:color="auto"/>
            <w:left w:val="none" w:sz="0" w:space="0" w:color="auto"/>
            <w:bottom w:val="none" w:sz="0" w:space="0" w:color="auto"/>
            <w:right w:val="none" w:sz="0" w:space="0" w:color="auto"/>
          </w:divBdr>
        </w:div>
        <w:div w:id="969942813">
          <w:marLeft w:val="0"/>
          <w:marRight w:val="0"/>
          <w:marTop w:val="0"/>
          <w:marBottom w:val="0"/>
          <w:divBdr>
            <w:top w:val="none" w:sz="0" w:space="0" w:color="auto"/>
            <w:left w:val="none" w:sz="0" w:space="0" w:color="auto"/>
            <w:bottom w:val="none" w:sz="0" w:space="0" w:color="auto"/>
            <w:right w:val="none" w:sz="0" w:space="0" w:color="auto"/>
          </w:divBdr>
        </w:div>
      </w:divsChild>
    </w:div>
    <w:div w:id="906569443">
      <w:bodyDiv w:val="1"/>
      <w:marLeft w:val="0"/>
      <w:marRight w:val="0"/>
      <w:marTop w:val="0"/>
      <w:marBottom w:val="0"/>
      <w:divBdr>
        <w:top w:val="none" w:sz="0" w:space="0" w:color="auto"/>
        <w:left w:val="none" w:sz="0" w:space="0" w:color="auto"/>
        <w:bottom w:val="none" w:sz="0" w:space="0" w:color="auto"/>
        <w:right w:val="none" w:sz="0" w:space="0" w:color="auto"/>
      </w:divBdr>
    </w:div>
    <w:div w:id="1005084889">
      <w:bodyDiv w:val="1"/>
      <w:marLeft w:val="0"/>
      <w:marRight w:val="0"/>
      <w:marTop w:val="0"/>
      <w:marBottom w:val="0"/>
      <w:divBdr>
        <w:top w:val="none" w:sz="0" w:space="0" w:color="auto"/>
        <w:left w:val="none" w:sz="0" w:space="0" w:color="auto"/>
        <w:bottom w:val="none" w:sz="0" w:space="0" w:color="auto"/>
        <w:right w:val="none" w:sz="0" w:space="0" w:color="auto"/>
      </w:divBdr>
    </w:div>
    <w:div w:id="1171532503">
      <w:bodyDiv w:val="1"/>
      <w:marLeft w:val="0"/>
      <w:marRight w:val="0"/>
      <w:marTop w:val="0"/>
      <w:marBottom w:val="0"/>
      <w:divBdr>
        <w:top w:val="none" w:sz="0" w:space="0" w:color="auto"/>
        <w:left w:val="none" w:sz="0" w:space="0" w:color="auto"/>
        <w:bottom w:val="none" w:sz="0" w:space="0" w:color="auto"/>
        <w:right w:val="none" w:sz="0" w:space="0" w:color="auto"/>
      </w:divBdr>
    </w:div>
    <w:div w:id="1195926664">
      <w:bodyDiv w:val="1"/>
      <w:marLeft w:val="0"/>
      <w:marRight w:val="0"/>
      <w:marTop w:val="0"/>
      <w:marBottom w:val="0"/>
      <w:divBdr>
        <w:top w:val="none" w:sz="0" w:space="0" w:color="auto"/>
        <w:left w:val="none" w:sz="0" w:space="0" w:color="auto"/>
        <w:bottom w:val="none" w:sz="0" w:space="0" w:color="auto"/>
        <w:right w:val="none" w:sz="0" w:space="0" w:color="auto"/>
      </w:divBdr>
      <w:divsChild>
        <w:div w:id="81724959">
          <w:marLeft w:val="0"/>
          <w:marRight w:val="0"/>
          <w:marTop w:val="0"/>
          <w:marBottom w:val="0"/>
          <w:divBdr>
            <w:top w:val="none" w:sz="0" w:space="0" w:color="auto"/>
            <w:left w:val="none" w:sz="0" w:space="0" w:color="auto"/>
            <w:bottom w:val="none" w:sz="0" w:space="0" w:color="auto"/>
            <w:right w:val="none" w:sz="0" w:space="0" w:color="auto"/>
          </w:divBdr>
        </w:div>
        <w:div w:id="224220917">
          <w:marLeft w:val="0"/>
          <w:marRight w:val="0"/>
          <w:marTop w:val="0"/>
          <w:marBottom w:val="0"/>
          <w:divBdr>
            <w:top w:val="none" w:sz="0" w:space="0" w:color="auto"/>
            <w:left w:val="none" w:sz="0" w:space="0" w:color="auto"/>
            <w:bottom w:val="none" w:sz="0" w:space="0" w:color="auto"/>
            <w:right w:val="none" w:sz="0" w:space="0" w:color="auto"/>
          </w:divBdr>
        </w:div>
        <w:div w:id="260451717">
          <w:marLeft w:val="0"/>
          <w:marRight w:val="0"/>
          <w:marTop w:val="0"/>
          <w:marBottom w:val="0"/>
          <w:divBdr>
            <w:top w:val="none" w:sz="0" w:space="0" w:color="auto"/>
            <w:left w:val="none" w:sz="0" w:space="0" w:color="auto"/>
            <w:bottom w:val="none" w:sz="0" w:space="0" w:color="auto"/>
            <w:right w:val="none" w:sz="0" w:space="0" w:color="auto"/>
          </w:divBdr>
        </w:div>
        <w:div w:id="322635148">
          <w:marLeft w:val="0"/>
          <w:marRight w:val="0"/>
          <w:marTop w:val="0"/>
          <w:marBottom w:val="0"/>
          <w:divBdr>
            <w:top w:val="none" w:sz="0" w:space="0" w:color="auto"/>
            <w:left w:val="none" w:sz="0" w:space="0" w:color="auto"/>
            <w:bottom w:val="none" w:sz="0" w:space="0" w:color="auto"/>
            <w:right w:val="none" w:sz="0" w:space="0" w:color="auto"/>
          </w:divBdr>
        </w:div>
        <w:div w:id="361983569">
          <w:marLeft w:val="0"/>
          <w:marRight w:val="0"/>
          <w:marTop w:val="0"/>
          <w:marBottom w:val="0"/>
          <w:divBdr>
            <w:top w:val="none" w:sz="0" w:space="0" w:color="auto"/>
            <w:left w:val="none" w:sz="0" w:space="0" w:color="auto"/>
            <w:bottom w:val="none" w:sz="0" w:space="0" w:color="auto"/>
            <w:right w:val="none" w:sz="0" w:space="0" w:color="auto"/>
          </w:divBdr>
        </w:div>
        <w:div w:id="370542383">
          <w:marLeft w:val="0"/>
          <w:marRight w:val="0"/>
          <w:marTop w:val="0"/>
          <w:marBottom w:val="0"/>
          <w:divBdr>
            <w:top w:val="none" w:sz="0" w:space="0" w:color="auto"/>
            <w:left w:val="none" w:sz="0" w:space="0" w:color="auto"/>
            <w:bottom w:val="none" w:sz="0" w:space="0" w:color="auto"/>
            <w:right w:val="none" w:sz="0" w:space="0" w:color="auto"/>
          </w:divBdr>
        </w:div>
        <w:div w:id="376586464">
          <w:marLeft w:val="0"/>
          <w:marRight w:val="0"/>
          <w:marTop w:val="0"/>
          <w:marBottom w:val="0"/>
          <w:divBdr>
            <w:top w:val="none" w:sz="0" w:space="0" w:color="auto"/>
            <w:left w:val="none" w:sz="0" w:space="0" w:color="auto"/>
            <w:bottom w:val="none" w:sz="0" w:space="0" w:color="auto"/>
            <w:right w:val="none" w:sz="0" w:space="0" w:color="auto"/>
          </w:divBdr>
        </w:div>
        <w:div w:id="437220913">
          <w:marLeft w:val="0"/>
          <w:marRight w:val="0"/>
          <w:marTop w:val="0"/>
          <w:marBottom w:val="0"/>
          <w:divBdr>
            <w:top w:val="none" w:sz="0" w:space="0" w:color="auto"/>
            <w:left w:val="none" w:sz="0" w:space="0" w:color="auto"/>
            <w:bottom w:val="none" w:sz="0" w:space="0" w:color="auto"/>
            <w:right w:val="none" w:sz="0" w:space="0" w:color="auto"/>
          </w:divBdr>
        </w:div>
        <w:div w:id="476654887">
          <w:marLeft w:val="0"/>
          <w:marRight w:val="0"/>
          <w:marTop w:val="0"/>
          <w:marBottom w:val="0"/>
          <w:divBdr>
            <w:top w:val="none" w:sz="0" w:space="0" w:color="auto"/>
            <w:left w:val="none" w:sz="0" w:space="0" w:color="auto"/>
            <w:bottom w:val="none" w:sz="0" w:space="0" w:color="auto"/>
            <w:right w:val="none" w:sz="0" w:space="0" w:color="auto"/>
          </w:divBdr>
        </w:div>
        <w:div w:id="513884754">
          <w:marLeft w:val="0"/>
          <w:marRight w:val="0"/>
          <w:marTop w:val="0"/>
          <w:marBottom w:val="0"/>
          <w:divBdr>
            <w:top w:val="none" w:sz="0" w:space="0" w:color="auto"/>
            <w:left w:val="none" w:sz="0" w:space="0" w:color="auto"/>
            <w:bottom w:val="none" w:sz="0" w:space="0" w:color="auto"/>
            <w:right w:val="none" w:sz="0" w:space="0" w:color="auto"/>
          </w:divBdr>
        </w:div>
        <w:div w:id="591477587">
          <w:marLeft w:val="0"/>
          <w:marRight w:val="0"/>
          <w:marTop w:val="0"/>
          <w:marBottom w:val="0"/>
          <w:divBdr>
            <w:top w:val="none" w:sz="0" w:space="0" w:color="auto"/>
            <w:left w:val="none" w:sz="0" w:space="0" w:color="auto"/>
            <w:bottom w:val="none" w:sz="0" w:space="0" w:color="auto"/>
            <w:right w:val="none" w:sz="0" w:space="0" w:color="auto"/>
          </w:divBdr>
        </w:div>
        <w:div w:id="592661951">
          <w:marLeft w:val="0"/>
          <w:marRight w:val="0"/>
          <w:marTop w:val="0"/>
          <w:marBottom w:val="0"/>
          <w:divBdr>
            <w:top w:val="none" w:sz="0" w:space="0" w:color="auto"/>
            <w:left w:val="none" w:sz="0" w:space="0" w:color="auto"/>
            <w:bottom w:val="none" w:sz="0" w:space="0" w:color="auto"/>
            <w:right w:val="none" w:sz="0" w:space="0" w:color="auto"/>
          </w:divBdr>
        </w:div>
        <w:div w:id="717631408">
          <w:marLeft w:val="0"/>
          <w:marRight w:val="0"/>
          <w:marTop w:val="0"/>
          <w:marBottom w:val="0"/>
          <w:divBdr>
            <w:top w:val="none" w:sz="0" w:space="0" w:color="auto"/>
            <w:left w:val="none" w:sz="0" w:space="0" w:color="auto"/>
            <w:bottom w:val="none" w:sz="0" w:space="0" w:color="auto"/>
            <w:right w:val="none" w:sz="0" w:space="0" w:color="auto"/>
          </w:divBdr>
        </w:div>
        <w:div w:id="827021152">
          <w:marLeft w:val="0"/>
          <w:marRight w:val="0"/>
          <w:marTop w:val="0"/>
          <w:marBottom w:val="0"/>
          <w:divBdr>
            <w:top w:val="none" w:sz="0" w:space="0" w:color="auto"/>
            <w:left w:val="none" w:sz="0" w:space="0" w:color="auto"/>
            <w:bottom w:val="none" w:sz="0" w:space="0" w:color="auto"/>
            <w:right w:val="none" w:sz="0" w:space="0" w:color="auto"/>
          </w:divBdr>
        </w:div>
        <w:div w:id="843667102">
          <w:marLeft w:val="0"/>
          <w:marRight w:val="0"/>
          <w:marTop w:val="0"/>
          <w:marBottom w:val="0"/>
          <w:divBdr>
            <w:top w:val="none" w:sz="0" w:space="0" w:color="auto"/>
            <w:left w:val="none" w:sz="0" w:space="0" w:color="auto"/>
            <w:bottom w:val="none" w:sz="0" w:space="0" w:color="auto"/>
            <w:right w:val="none" w:sz="0" w:space="0" w:color="auto"/>
          </w:divBdr>
        </w:div>
        <w:div w:id="866287145">
          <w:marLeft w:val="0"/>
          <w:marRight w:val="0"/>
          <w:marTop w:val="0"/>
          <w:marBottom w:val="0"/>
          <w:divBdr>
            <w:top w:val="none" w:sz="0" w:space="0" w:color="auto"/>
            <w:left w:val="none" w:sz="0" w:space="0" w:color="auto"/>
            <w:bottom w:val="none" w:sz="0" w:space="0" w:color="auto"/>
            <w:right w:val="none" w:sz="0" w:space="0" w:color="auto"/>
          </w:divBdr>
        </w:div>
        <w:div w:id="892812370">
          <w:marLeft w:val="0"/>
          <w:marRight w:val="0"/>
          <w:marTop w:val="0"/>
          <w:marBottom w:val="0"/>
          <w:divBdr>
            <w:top w:val="none" w:sz="0" w:space="0" w:color="auto"/>
            <w:left w:val="none" w:sz="0" w:space="0" w:color="auto"/>
            <w:bottom w:val="none" w:sz="0" w:space="0" w:color="auto"/>
            <w:right w:val="none" w:sz="0" w:space="0" w:color="auto"/>
          </w:divBdr>
        </w:div>
        <w:div w:id="941717315">
          <w:marLeft w:val="0"/>
          <w:marRight w:val="0"/>
          <w:marTop w:val="0"/>
          <w:marBottom w:val="0"/>
          <w:divBdr>
            <w:top w:val="none" w:sz="0" w:space="0" w:color="auto"/>
            <w:left w:val="none" w:sz="0" w:space="0" w:color="auto"/>
            <w:bottom w:val="none" w:sz="0" w:space="0" w:color="auto"/>
            <w:right w:val="none" w:sz="0" w:space="0" w:color="auto"/>
          </w:divBdr>
        </w:div>
        <w:div w:id="967979750">
          <w:marLeft w:val="0"/>
          <w:marRight w:val="0"/>
          <w:marTop w:val="0"/>
          <w:marBottom w:val="0"/>
          <w:divBdr>
            <w:top w:val="none" w:sz="0" w:space="0" w:color="auto"/>
            <w:left w:val="none" w:sz="0" w:space="0" w:color="auto"/>
            <w:bottom w:val="none" w:sz="0" w:space="0" w:color="auto"/>
            <w:right w:val="none" w:sz="0" w:space="0" w:color="auto"/>
          </w:divBdr>
        </w:div>
        <w:div w:id="988901220">
          <w:marLeft w:val="0"/>
          <w:marRight w:val="0"/>
          <w:marTop w:val="0"/>
          <w:marBottom w:val="0"/>
          <w:divBdr>
            <w:top w:val="none" w:sz="0" w:space="0" w:color="auto"/>
            <w:left w:val="none" w:sz="0" w:space="0" w:color="auto"/>
            <w:bottom w:val="none" w:sz="0" w:space="0" w:color="auto"/>
            <w:right w:val="none" w:sz="0" w:space="0" w:color="auto"/>
          </w:divBdr>
        </w:div>
        <w:div w:id="1083844551">
          <w:marLeft w:val="0"/>
          <w:marRight w:val="0"/>
          <w:marTop w:val="0"/>
          <w:marBottom w:val="0"/>
          <w:divBdr>
            <w:top w:val="none" w:sz="0" w:space="0" w:color="auto"/>
            <w:left w:val="none" w:sz="0" w:space="0" w:color="auto"/>
            <w:bottom w:val="none" w:sz="0" w:space="0" w:color="auto"/>
            <w:right w:val="none" w:sz="0" w:space="0" w:color="auto"/>
          </w:divBdr>
        </w:div>
        <w:div w:id="1100833028">
          <w:marLeft w:val="0"/>
          <w:marRight w:val="0"/>
          <w:marTop w:val="0"/>
          <w:marBottom w:val="0"/>
          <w:divBdr>
            <w:top w:val="none" w:sz="0" w:space="0" w:color="auto"/>
            <w:left w:val="none" w:sz="0" w:space="0" w:color="auto"/>
            <w:bottom w:val="none" w:sz="0" w:space="0" w:color="auto"/>
            <w:right w:val="none" w:sz="0" w:space="0" w:color="auto"/>
          </w:divBdr>
        </w:div>
        <w:div w:id="1176923906">
          <w:marLeft w:val="0"/>
          <w:marRight w:val="0"/>
          <w:marTop w:val="0"/>
          <w:marBottom w:val="0"/>
          <w:divBdr>
            <w:top w:val="none" w:sz="0" w:space="0" w:color="auto"/>
            <w:left w:val="none" w:sz="0" w:space="0" w:color="auto"/>
            <w:bottom w:val="none" w:sz="0" w:space="0" w:color="auto"/>
            <w:right w:val="none" w:sz="0" w:space="0" w:color="auto"/>
          </w:divBdr>
        </w:div>
        <w:div w:id="1188324209">
          <w:marLeft w:val="0"/>
          <w:marRight w:val="0"/>
          <w:marTop w:val="0"/>
          <w:marBottom w:val="0"/>
          <w:divBdr>
            <w:top w:val="none" w:sz="0" w:space="0" w:color="auto"/>
            <w:left w:val="none" w:sz="0" w:space="0" w:color="auto"/>
            <w:bottom w:val="none" w:sz="0" w:space="0" w:color="auto"/>
            <w:right w:val="none" w:sz="0" w:space="0" w:color="auto"/>
          </w:divBdr>
        </w:div>
        <w:div w:id="1232034257">
          <w:marLeft w:val="0"/>
          <w:marRight w:val="0"/>
          <w:marTop w:val="0"/>
          <w:marBottom w:val="0"/>
          <w:divBdr>
            <w:top w:val="none" w:sz="0" w:space="0" w:color="auto"/>
            <w:left w:val="none" w:sz="0" w:space="0" w:color="auto"/>
            <w:bottom w:val="none" w:sz="0" w:space="0" w:color="auto"/>
            <w:right w:val="none" w:sz="0" w:space="0" w:color="auto"/>
          </w:divBdr>
        </w:div>
        <w:div w:id="1232619517">
          <w:marLeft w:val="0"/>
          <w:marRight w:val="0"/>
          <w:marTop w:val="0"/>
          <w:marBottom w:val="0"/>
          <w:divBdr>
            <w:top w:val="none" w:sz="0" w:space="0" w:color="auto"/>
            <w:left w:val="none" w:sz="0" w:space="0" w:color="auto"/>
            <w:bottom w:val="none" w:sz="0" w:space="0" w:color="auto"/>
            <w:right w:val="none" w:sz="0" w:space="0" w:color="auto"/>
          </w:divBdr>
        </w:div>
        <w:div w:id="1261329961">
          <w:marLeft w:val="0"/>
          <w:marRight w:val="0"/>
          <w:marTop w:val="0"/>
          <w:marBottom w:val="0"/>
          <w:divBdr>
            <w:top w:val="none" w:sz="0" w:space="0" w:color="auto"/>
            <w:left w:val="none" w:sz="0" w:space="0" w:color="auto"/>
            <w:bottom w:val="none" w:sz="0" w:space="0" w:color="auto"/>
            <w:right w:val="none" w:sz="0" w:space="0" w:color="auto"/>
          </w:divBdr>
        </w:div>
        <w:div w:id="1301887887">
          <w:marLeft w:val="0"/>
          <w:marRight w:val="0"/>
          <w:marTop w:val="0"/>
          <w:marBottom w:val="0"/>
          <w:divBdr>
            <w:top w:val="none" w:sz="0" w:space="0" w:color="auto"/>
            <w:left w:val="none" w:sz="0" w:space="0" w:color="auto"/>
            <w:bottom w:val="none" w:sz="0" w:space="0" w:color="auto"/>
            <w:right w:val="none" w:sz="0" w:space="0" w:color="auto"/>
          </w:divBdr>
        </w:div>
        <w:div w:id="1365447526">
          <w:marLeft w:val="0"/>
          <w:marRight w:val="0"/>
          <w:marTop w:val="0"/>
          <w:marBottom w:val="0"/>
          <w:divBdr>
            <w:top w:val="none" w:sz="0" w:space="0" w:color="auto"/>
            <w:left w:val="none" w:sz="0" w:space="0" w:color="auto"/>
            <w:bottom w:val="none" w:sz="0" w:space="0" w:color="auto"/>
            <w:right w:val="none" w:sz="0" w:space="0" w:color="auto"/>
          </w:divBdr>
        </w:div>
        <w:div w:id="1367952160">
          <w:marLeft w:val="0"/>
          <w:marRight w:val="0"/>
          <w:marTop w:val="0"/>
          <w:marBottom w:val="0"/>
          <w:divBdr>
            <w:top w:val="none" w:sz="0" w:space="0" w:color="auto"/>
            <w:left w:val="none" w:sz="0" w:space="0" w:color="auto"/>
            <w:bottom w:val="none" w:sz="0" w:space="0" w:color="auto"/>
            <w:right w:val="none" w:sz="0" w:space="0" w:color="auto"/>
          </w:divBdr>
        </w:div>
        <w:div w:id="1478062619">
          <w:marLeft w:val="0"/>
          <w:marRight w:val="0"/>
          <w:marTop w:val="0"/>
          <w:marBottom w:val="0"/>
          <w:divBdr>
            <w:top w:val="none" w:sz="0" w:space="0" w:color="auto"/>
            <w:left w:val="none" w:sz="0" w:space="0" w:color="auto"/>
            <w:bottom w:val="none" w:sz="0" w:space="0" w:color="auto"/>
            <w:right w:val="none" w:sz="0" w:space="0" w:color="auto"/>
          </w:divBdr>
        </w:div>
        <w:div w:id="1492679858">
          <w:marLeft w:val="0"/>
          <w:marRight w:val="0"/>
          <w:marTop w:val="0"/>
          <w:marBottom w:val="0"/>
          <w:divBdr>
            <w:top w:val="none" w:sz="0" w:space="0" w:color="auto"/>
            <w:left w:val="none" w:sz="0" w:space="0" w:color="auto"/>
            <w:bottom w:val="none" w:sz="0" w:space="0" w:color="auto"/>
            <w:right w:val="none" w:sz="0" w:space="0" w:color="auto"/>
          </w:divBdr>
        </w:div>
        <w:div w:id="1502045954">
          <w:marLeft w:val="0"/>
          <w:marRight w:val="0"/>
          <w:marTop w:val="0"/>
          <w:marBottom w:val="0"/>
          <w:divBdr>
            <w:top w:val="none" w:sz="0" w:space="0" w:color="auto"/>
            <w:left w:val="none" w:sz="0" w:space="0" w:color="auto"/>
            <w:bottom w:val="none" w:sz="0" w:space="0" w:color="auto"/>
            <w:right w:val="none" w:sz="0" w:space="0" w:color="auto"/>
          </w:divBdr>
        </w:div>
        <w:div w:id="1516917586">
          <w:marLeft w:val="0"/>
          <w:marRight w:val="0"/>
          <w:marTop w:val="0"/>
          <w:marBottom w:val="0"/>
          <w:divBdr>
            <w:top w:val="none" w:sz="0" w:space="0" w:color="auto"/>
            <w:left w:val="none" w:sz="0" w:space="0" w:color="auto"/>
            <w:bottom w:val="none" w:sz="0" w:space="0" w:color="auto"/>
            <w:right w:val="none" w:sz="0" w:space="0" w:color="auto"/>
          </w:divBdr>
        </w:div>
        <w:div w:id="1564101326">
          <w:marLeft w:val="0"/>
          <w:marRight w:val="0"/>
          <w:marTop w:val="0"/>
          <w:marBottom w:val="0"/>
          <w:divBdr>
            <w:top w:val="none" w:sz="0" w:space="0" w:color="auto"/>
            <w:left w:val="none" w:sz="0" w:space="0" w:color="auto"/>
            <w:bottom w:val="none" w:sz="0" w:space="0" w:color="auto"/>
            <w:right w:val="none" w:sz="0" w:space="0" w:color="auto"/>
          </w:divBdr>
        </w:div>
        <w:div w:id="1580941298">
          <w:marLeft w:val="0"/>
          <w:marRight w:val="0"/>
          <w:marTop w:val="0"/>
          <w:marBottom w:val="0"/>
          <w:divBdr>
            <w:top w:val="none" w:sz="0" w:space="0" w:color="auto"/>
            <w:left w:val="none" w:sz="0" w:space="0" w:color="auto"/>
            <w:bottom w:val="none" w:sz="0" w:space="0" w:color="auto"/>
            <w:right w:val="none" w:sz="0" w:space="0" w:color="auto"/>
          </w:divBdr>
        </w:div>
        <w:div w:id="1627544349">
          <w:marLeft w:val="0"/>
          <w:marRight w:val="0"/>
          <w:marTop w:val="0"/>
          <w:marBottom w:val="0"/>
          <w:divBdr>
            <w:top w:val="none" w:sz="0" w:space="0" w:color="auto"/>
            <w:left w:val="none" w:sz="0" w:space="0" w:color="auto"/>
            <w:bottom w:val="none" w:sz="0" w:space="0" w:color="auto"/>
            <w:right w:val="none" w:sz="0" w:space="0" w:color="auto"/>
          </w:divBdr>
        </w:div>
        <w:div w:id="1656757432">
          <w:marLeft w:val="0"/>
          <w:marRight w:val="0"/>
          <w:marTop w:val="0"/>
          <w:marBottom w:val="0"/>
          <w:divBdr>
            <w:top w:val="none" w:sz="0" w:space="0" w:color="auto"/>
            <w:left w:val="none" w:sz="0" w:space="0" w:color="auto"/>
            <w:bottom w:val="none" w:sz="0" w:space="0" w:color="auto"/>
            <w:right w:val="none" w:sz="0" w:space="0" w:color="auto"/>
          </w:divBdr>
        </w:div>
        <w:div w:id="1666126671">
          <w:marLeft w:val="0"/>
          <w:marRight w:val="0"/>
          <w:marTop w:val="0"/>
          <w:marBottom w:val="0"/>
          <w:divBdr>
            <w:top w:val="none" w:sz="0" w:space="0" w:color="auto"/>
            <w:left w:val="none" w:sz="0" w:space="0" w:color="auto"/>
            <w:bottom w:val="none" w:sz="0" w:space="0" w:color="auto"/>
            <w:right w:val="none" w:sz="0" w:space="0" w:color="auto"/>
          </w:divBdr>
        </w:div>
        <w:div w:id="1709337462">
          <w:marLeft w:val="0"/>
          <w:marRight w:val="0"/>
          <w:marTop w:val="0"/>
          <w:marBottom w:val="0"/>
          <w:divBdr>
            <w:top w:val="none" w:sz="0" w:space="0" w:color="auto"/>
            <w:left w:val="none" w:sz="0" w:space="0" w:color="auto"/>
            <w:bottom w:val="none" w:sz="0" w:space="0" w:color="auto"/>
            <w:right w:val="none" w:sz="0" w:space="0" w:color="auto"/>
          </w:divBdr>
        </w:div>
        <w:div w:id="1733574149">
          <w:marLeft w:val="0"/>
          <w:marRight w:val="0"/>
          <w:marTop w:val="0"/>
          <w:marBottom w:val="0"/>
          <w:divBdr>
            <w:top w:val="none" w:sz="0" w:space="0" w:color="auto"/>
            <w:left w:val="none" w:sz="0" w:space="0" w:color="auto"/>
            <w:bottom w:val="none" w:sz="0" w:space="0" w:color="auto"/>
            <w:right w:val="none" w:sz="0" w:space="0" w:color="auto"/>
          </w:divBdr>
        </w:div>
        <w:div w:id="1749764074">
          <w:marLeft w:val="0"/>
          <w:marRight w:val="0"/>
          <w:marTop w:val="0"/>
          <w:marBottom w:val="0"/>
          <w:divBdr>
            <w:top w:val="none" w:sz="0" w:space="0" w:color="auto"/>
            <w:left w:val="none" w:sz="0" w:space="0" w:color="auto"/>
            <w:bottom w:val="none" w:sz="0" w:space="0" w:color="auto"/>
            <w:right w:val="none" w:sz="0" w:space="0" w:color="auto"/>
          </w:divBdr>
        </w:div>
        <w:div w:id="1839727699">
          <w:marLeft w:val="0"/>
          <w:marRight w:val="0"/>
          <w:marTop w:val="0"/>
          <w:marBottom w:val="0"/>
          <w:divBdr>
            <w:top w:val="none" w:sz="0" w:space="0" w:color="auto"/>
            <w:left w:val="none" w:sz="0" w:space="0" w:color="auto"/>
            <w:bottom w:val="none" w:sz="0" w:space="0" w:color="auto"/>
            <w:right w:val="none" w:sz="0" w:space="0" w:color="auto"/>
          </w:divBdr>
        </w:div>
        <w:div w:id="1850874262">
          <w:marLeft w:val="0"/>
          <w:marRight w:val="0"/>
          <w:marTop w:val="0"/>
          <w:marBottom w:val="0"/>
          <w:divBdr>
            <w:top w:val="none" w:sz="0" w:space="0" w:color="auto"/>
            <w:left w:val="none" w:sz="0" w:space="0" w:color="auto"/>
            <w:bottom w:val="none" w:sz="0" w:space="0" w:color="auto"/>
            <w:right w:val="none" w:sz="0" w:space="0" w:color="auto"/>
          </w:divBdr>
        </w:div>
        <w:div w:id="1888102798">
          <w:marLeft w:val="0"/>
          <w:marRight w:val="0"/>
          <w:marTop w:val="0"/>
          <w:marBottom w:val="0"/>
          <w:divBdr>
            <w:top w:val="none" w:sz="0" w:space="0" w:color="auto"/>
            <w:left w:val="none" w:sz="0" w:space="0" w:color="auto"/>
            <w:bottom w:val="none" w:sz="0" w:space="0" w:color="auto"/>
            <w:right w:val="none" w:sz="0" w:space="0" w:color="auto"/>
          </w:divBdr>
        </w:div>
        <w:div w:id="1920872107">
          <w:marLeft w:val="0"/>
          <w:marRight w:val="0"/>
          <w:marTop w:val="0"/>
          <w:marBottom w:val="0"/>
          <w:divBdr>
            <w:top w:val="none" w:sz="0" w:space="0" w:color="auto"/>
            <w:left w:val="none" w:sz="0" w:space="0" w:color="auto"/>
            <w:bottom w:val="none" w:sz="0" w:space="0" w:color="auto"/>
            <w:right w:val="none" w:sz="0" w:space="0" w:color="auto"/>
          </w:divBdr>
        </w:div>
        <w:div w:id="1924679773">
          <w:marLeft w:val="0"/>
          <w:marRight w:val="0"/>
          <w:marTop w:val="0"/>
          <w:marBottom w:val="0"/>
          <w:divBdr>
            <w:top w:val="none" w:sz="0" w:space="0" w:color="auto"/>
            <w:left w:val="none" w:sz="0" w:space="0" w:color="auto"/>
            <w:bottom w:val="none" w:sz="0" w:space="0" w:color="auto"/>
            <w:right w:val="none" w:sz="0" w:space="0" w:color="auto"/>
          </w:divBdr>
        </w:div>
        <w:div w:id="2045011977">
          <w:marLeft w:val="0"/>
          <w:marRight w:val="0"/>
          <w:marTop w:val="0"/>
          <w:marBottom w:val="0"/>
          <w:divBdr>
            <w:top w:val="none" w:sz="0" w:space="0" w:color="auto"/>
            <w:left w:val="none" w:sz="0" w:space="0" w:color="auto"/>
            <w:bottom w:val="none" w:sz="0" w:space="0" w:color="auto"/>
            <w:right w:val="none" w:sz="0" w:space="0" w:color="auto"/>
          </w:divBdr>
        </w:div>
        <w:div w:id="2056925513">
          <w:marLeft w:val="0"/>
          <w:marRight w:val="0"/>
          <w:marTop w:val="0"/>
          <w:marBottom w:val="0"/>
          <w:divBdr>
            <w:top w:val="none" w:sz="0" w:space="0" w:color="auto"/>
            <w:left w:val="none" w:sz="0" w:space="0" w:color="auto"/>
            <w:bottom w:val="none" w:sz="0" w:space="0" w:color="auto"/>
            <w:right w:val="none" w:sz="0" w:space="0" w:color="auto"/>
          </w:divBdr>
        </w:div>
        <w:div w:id="2144349923">
          <w:marLeft w:val="0"/>
          <w:marRight w:val="0"/>
          <w:marTop w:val="0"/>
          <w:marBottom w:val="0"/>
          <w:divBdr>
            <w:top w:val="none" w:sz="0" w:space="0" w:color="auto"/>
            <w:left w:val="none" w:sz="0" w:space="0" w:color="auto"/>
            <w:bottom w:val="none" w:sz="0" w:space="0" w:color="auto"/>
            <w:right w:val="none" w:sz="0" w:space="0" w:color="auto"/>
          </w:divBdr>
        </w:div>
      </w:divsChild>
    </w:div>
    <w:div w:id="1215390442">
      <w:bodyDiv w:val="1"/>
      <w:marLeft w:val="0"/>
      <w:marRight w:val="0"/>
      <w:marTop w:val="0"/>
      <w:marBottom w:val="0"/>
      <w:divBdr>
        <w:top w:val="none" w:sz="0" w:space="0" w:color="auto"/>
        <w:left w:val="none" w:sz="0" w:space="0" w:color="auto"/>
        <w:bottom w:val="none" w:sz="0" w:space="0" w:color="auto"/>
        <w:right w:val="none" w:sz="0" w:space="0" w:color="auto"/>
      </w:divBdr>
      <w:divsChild>
        <w:div w:id="259028298">
          <w:marLeft w:val="0"/>
          <w:marRight w:val="0"/>
          <w:marTop w:val="0"/>
          <w:marBottom w:val="0"/>
          <w:divBdr>
            <w:top w:val="none" w:sz="0" w:space="0" w:color="auto"/>
            <w:left w:val="none" w:sz="0" w:space="0" w:color="auto"/>
            <w:bottom w:val="none" w:sz="0" w:space="0" w:color="auto"/>
            <w:right w:val="none" w:sz="0" w:space="0" w:color="auto"/>
          </w:divBdr>
        </w:div>
        <w:div w:id="870537417">
          <w:marLeft w:val="0"/>
          <w:marRight w:val="0"/>
          <w:marTop w:val="0"/>
          <w:marBottom w:val="0"/>
          <w:divBdr>
            <w:top w:val="none" w:sz="0" w:space="0" w:color="auto"/>
            <w:left w:val="none" w:sz="0" w:space="0" w:color="auto"/>
            <w:bottom w:val="none" w:sz="0" w:space="0" w:color="auto"/>
            <w:right w:val="none" w:sz="0" w:space="0" w:color="auto"/>
          </w:divBdr>
        </w:div>
      </w:divsChild>
    </w:div>
    <w:div w:id="1294679789">
      <w:bodyDiv w:val="1"/>
      <w:marLeft w:val="0"/>
      <w:marRight w:val="0"/>
      <w:marTop w:val="0"/>
      <w:marBottom w:val="0"/>
      <w:divBdr>
        <w:top w:val="none" w:sz="0" w:space="0" w:color="auto"/>
        <w:left w:val="none" w:sz="0" w:space="0" w:color="auto"/>
        <w:bottom w:val="none" w:sz="0" w:space="0" w:color="auto"/>
        <w:right w:val="none" w:sz="0" w:space="0" w:color="auto"/>
      </w:divBdr>
    </w:div>
    <w:div w:id="1298679986">
      <w:bodyDiv w:val="1"/>
      <w:marLeft w:val="0"/>
      <w:marRight w:val="0"/>
      <w:marTop w:val="0"/>
      <w:marBottom w:val="0"/>
      <w:divBdr>
        <w:top w:val="none" w:sz="0" w:space="0" w:color="auto"/>
        <w:left w:val="none" w:sz="0" w:space="0" w:color="auto"/>
        <w:bottom w:val="none" w:sz="0" w:space="0" w:color="auto"/>
        <w:right w:val="none" w:sz="0" w:space="0" w:color="auto"/>
      </w:divBdr>
    </w:div>
    <w:div w:id="1302493709">
      <w:bodyDiv w:val="1"/>
      <w:marLeft w:val="0"/>
      <w:marRight w:val="0"/>
      <w:marTop w:val="0"/>
      <w:marBottom w:val="0"/>
      <w:divBdr>
        <w:top w:val="none" w:sz="0" w:space="0" w:color="auto"/>
        <w:left w:val="none" w:sz="0" w:space="0" w:color="auto"/>
        <w:bottom w:val="none" w:sz="0" w:space="0" w:color="auto"/>
        <w:right w:val="none" w:sz="0" w:space="0" w:color="auto"/>
      </w:divBdr>
    </w:div>
    <w:div w:id="1328746892">
      <w:bodyDiv w:val="1"/>
      <w:marLeft w:val="0"/>
      <w:marRight w:val="0"/>
      <w:marTop w:val="0"/>
      <w:marBottom w:val="0"/>
      <w:divBdr>
        <w:top w:val="none" w:sz="0" w:space="0" w:color="auto"/>
        <w:left w:val="none" w:sz="0" w:space="0" w:color="auto"/>
        <w:bottom w:val="none" w:sz="0" w:space="0" w:color="auto"/>
        <w:right w:val="none" w:sz="0" w:space="0" w:color="auto"/>
      </w:divBdr>
      <w:divsChild>
        <w:div w:id="202526532">
          <w:marLeft w:val="0"/>
          <w:marRight w:val="0"/>
          <w:marTop w:val="0"/>
          <w:marBottom w:val="0"/>
          <w:divBdr>
            <w:top w:val="none" w:sz="0" w:space="0" w:color="auto"/>
            <w:left w:val="none" w:sz="0" w:space="0" w:color="auto"/>
            <w:bottom w:val="none" w:sz="0" w:space="0" w:color="auto"/>
            <w:right w:val="none" w:sz="0" w:space="0" w:color="auto"/>
          </w:divBdr>
        </w:div>
        <w:div w:id="2041709692">
          <w:marLeft w:val="0"/>
          <w:marRight w:val="0"/>
          <w:marTop w:val="0"/>
          <w:marBottom w:val="0"/>
          <w:divBdr>
            <w:top w:val="none" w:sz="0" w:space="0" w:color="auto"/>
            <w:left w:val="none" w:sz="0" w:space="0" w:color="auto"/>
            <w:bottom w:val="none" w:sz="0" w:space="0" w:color="auto"/>
            <w:right w:val="none" w:sz="0" w:space="0" w:color="auto"/>
          </w:divBdr>
        </w:div>
        <w:div w:id="2136172353">
          <w:marLeft w:val="0"/>
          <w:marRight w:val="0"/>
          <w:marTop w:val="0"/>
          <w:marBottom w:val="0"/>
          <w:divBdr>
            <w:top w:val="none" w:sz="0" w:space="0" w:color="auto"/>
            <w:left w:val="none" w:sz="0" w:space="0" w:color="auto"/>
            <w:bottom w:val="none" w:sz="0" w:space="0" w:color="auto"/>
            <w:right w:val="none" w:sz="0" w:space="0" w:color="auto"/>
          </w:divBdr>
        </w:div>
      </w:divsChild>
    </w:div>
    <w:div w:id="1377662902">
      <w:bodyDiv w:val="1"/>
      <w:marLeft w:val="0"/>
      <w:marRight w:val="0"/>
      <w:marTop w:val="0"/>
      <w:marBottom w:val="0"/>
      <w:divBdr>
        <w:top w:val="none" w:sz="0" w:space="0" w:color="auto"/>
        <w:left w:val="none" w:sz="0" w:space="0" w:color="auto"/>
        <w:bottom w:val="none" w:sz="0" w:space="0" w:color="auto"/>
        <w:right w:val="none" w:sz="0" w:space="0" w:color="auto"/>
      </w:divBdr>
    </w:div>
    <w:div w:id="1378431290">
      <w:bodyDiv w:val="1"/>
      <w:marLeft w:val="0"/>
      <w:marRight w:val="0"/>
      <w:marTop w:val="0"/>
      <w:marBottom w:val="0"/>
      <w:divBdr>
        <w:top w:val="none" w:sz="0" w:space="0" w:color="auto"/>
        <w:left w:val="none" w:sz="0" w:space="0" w:color="auto"/>
        <w:bottom w:val="none" w:sz="0" w:space="0" w:color="auto"/>
        <w:right w:val="none" w:sz="0" w:space="0" w:color="auto"/>
      </w:divBdr>
      <w:divsChild>
        <w:div w:id="672953614">
          <w:marLeft w:val="0"/>
          <w:marRight w:val="0"/>
          <w:marTop w:val="0"/>
          <w:marBottom w:val="0"/>
          <w:divBdr>
            <w:top w:val="none" w:sz="0" w:space="0" w:color="auto"/>
            <w:left w:val="none" w:sz="0" w:space="0" w:color="auto"/>
            <w:bottom w:val="none" w:sz="0" w:space="0" w:color="auto"/>
            <w:right w:val="none" w:sz="0" w:space="0" w:color="auto"/>
          </w:divBdr>
        </w:div>
        <w:div w:id="1130785347">
          <w:marLeft w:val="0"/>
          <w:marRight w:val="0"/>
          <w:marTop w:val="0"/>
          <w:marBottom w:val="0"/>
          <w:divBdr>
            <w:top w:val="none" w:sz="0" w:space="0" w:color="auto"/>
            <w:left w:val="none" w:sz="0" w:space="0" w:color="auto"/>
            <w:bottom w:val="none" w:sz="0" w:space="0" w:color="auto"/>
            <w:right w:val="none" w:sz="0" w:space="0" w:color="auto"/>
          </w:divBdr>
        </w:div>
        <w:div w:id="1356425385">
          <w:marLeft w:val="0"/>
          <w:marRight w:val="0"/>
          <w:marTop w:val="0"/>
          <w:marBottom w:val="0"/>
          <w:divBdr>
            <w:top w:val="none" w:sz="0" w:space="0" w:color="auto"/>
            <w:left w:val="none" w:sz="0" w:space="0" w:color="auto"/>
            <w:bottom w:val="none" w:sz="0" w:space="0" w:color="auto"/>
            <w:right w:val="none" w:sz="0" w:space="0" w:color="auto"/>
          </w:divBdr>
        </w:div>
      </w:divsChild>
    </w:div>
    <w:div w:id="1380398665">
      <w:bodyDiv w:val="1"/>
      <w:marLeft w:val="0"/>
      <w:marRight w:val="0"/>
      <w:marTop w:val="0"/>
      <w:marBottom w:val="0"/>
      <w:divBdr>
        <w:top w:val="none" w:sz="0" w:space="0" w:color="auto"/>
        <w:left w:val="none" w:sz="0" w:space="0" w:color="auto"/>
        <w:bottom w:val="none" w:sz="0" w:space="0" w:color="auto"/>
        <w:right w:val="none" w:sz="0" w:space="0" w:color="auto"/>
      </w:divBdr>
    </w:div>
    <w:div w:id="1556433978">
      <w:bodyDiv w:val="1"/>
      <w:marLeft w:val="0"/>
      <w:marRight w:val="0"/>
      <w:marTop w:val="0"/>
      <w:marBottom w:val="0"/>
      <w:divBdr>
        <w:top w:val="none" w:sz="0" w:space="0" w:color="auto"/>
        <w:left w:val="none" w:sz="0" w:space="0" w:color="auto"/>
        <w:bottom w:val="none" w:sz="0" w:space="0" w:color="auto"/>
        <w:right w:val="none" w:sz="0" w:space="0" w:color="auto"/>
      </w:divBdr>
    </w:div>
    <w:div w:id="1572085053">
      <w:bodyDiv w:val="1"/>
      <w:marLeft w:val="0"/>
      <w:marRight w:val="0"/>
      <w:marTop w:val="0"/>
      <w:marBottom w:val="0"/>
      <w:divBdr>
        <w:top w:val="none" w:sz="0" w:space="0" w:color="auto"/>
        <w:left w:val="none" w:sz="0" w:space="0" w:color="auto"/>
        <w:bottom w:val="none" w:sz="0" w:space="0" w:color="auto"/>
        <w:right w:val="none" w:sz="0" w:space="0" w:color="auto"/>
      </w:divBdr>
    </w:div>
    <w:div w:id="1581015584">
      <w:bodyDiv w:val="1"/>
      <w:marLeft w:val="0"/>
      <w:marRight w:val="0"/>
      <w:marTop w:val="0"/>
      <w:marBottom w:val="0"/>
      <w:divBdr>
        <w:top w:val="none" w:sz="0" w:space="0" w:color="auto"/>
        <w:left w:val="none" w:sz="0" w:space="0" w:color="auto"/>
        <w:bottom w:val="none" w:sz="0" w:space="0" w:color="auto"/>
        <w:right w:val="none" w:sz="0" w:space="0" w:color="auto"/>
      </w:divBdr>
    </w:div>
    <w:div w:id="1602837477">
      <w:bodyDiv w:val="1"/>
      <w:marLeft w:val="0"/>
      <w:marRight w:val="0"/>
      <w:marTop w:val="0"/>
      <w:marBottom w:val="0"/>
      <w:divBdr>
        <w:top w:val="none" w:sz="0" w:space="0" w:color="auto"/>
        <w:left w:val="none" w:sz="0" w:space="0" w:color="auto"/>
        <w:bottom w:val="none" w:sz="0" w:space="0" w:color="auto"/>
        <w:right w:val="none" w:sz="0" w:space="0" w:color="auto"/>
      </w:divBdr>
      <w:divsChild>
        <w:div w:id="1130282">
          <w:marLeft w:val="0"/>
          <w:marRight w:val="0"/>
          <w:marTop w:val="0"/>
          <w:marBottom w:val="0"/>
          <w:divBdr>
            <w:top w:val="none" w:sz="0" w:space="0" w:color="auto"/>
            <w:left w:val="none" w:sz="0" w:space="0" w:color="auto"/>
            <w:bottom w:val="none" w:sz="0" w:space="0" w:color="auto"/>
            <w:right w:val="none" w:sz="0" w:space="0" w:color="auto"/>
          </w:divBdr>
        </w:div>
        <w:div w:id="61294809">
          <w:marLeft w:val="0"/>
          <w:marRight w:val="0"/>
          <w:marTop w:val="0"/>
          <w:marBottom w:val="0"/>
          <w:divBdr>
            <w:top w:val="none" w:sz="0" w:space="0" w:color="auto"/>
            <w:left w:val="none" w:sz="0" w:space="0" w:color="auto"/>
            <w:bottom w:val="none" w:sz="0" w:space="0" w:color="auto"/>
            <w:right w:val="none" w:sz="0" w:space="0" w:color="auto"/>
          </w:divBdr>
        </w:div>
        <w:div w:id="69348246">
          <w:marLeft w:val="0"/>
          <w:marRight w:val="0"/>
          <w:marTop w:val="0"/>
          <w:marBottom w:val="0"/>
          <w:divBdr>
            <w:top w:val="none" w:sz="0" w:space="0" w:color="auto"/>
            <w:left w:val="none" w:sz="0" w:space="0" w:color="auto"/>
            <w:bottom w:val="none" w:sz="0" w:space="0" w:color="auto"/>
            <w:right w:val="none" w:sz="0" w:space="0" w:color="auto"/>
          </w:divBdr>
        </w:div>
        <w:div w:id="159273095">
          <w:marLeft w:val="0"/>
          <w:marRight w:val="0"/>
          <w:marTop w:val="0"/>
          <w:marBottom w:val="0"/>
          <w:divBdr>
            <w:top w:val="none" w:sz="0" w:space="0" w:color="auto"/>
            <w:left w:val="none" w:sz="0" w:space="0" w:color="auto"/>
            <w:bottom w:val="none" w:sz="0" w:space="0" w:color="auto"/>
            <w:right w:val="none" w:sz="0" w:space="0" w:color="auto"/>
          </w:divBdr>
        </w:div>
        <w:div w:id="276648132">
          <w:marLeft w:val="0"/>
          <w:marRight w:val="0"/>
          <w:marTop w:val="0"/>
          <w:marBottom w:val="0"/>
          <w:divBdr>
            <w:top w:val="none" w:sz="0" w:space="0" w:color="auto"/>
            <w:left w:val="none" w:sz="0" w:space="0" w:color="auto"/>
            <w:bottom w:val="none" w:sz="0" w:space="0" w:color="auto"/>
            <w:right w:val="none" w:sz="0" w:space="0" w:color="auto"/>
          </w:divBdr>
        </w:div>
        <w:div w:id="467404174">
          <w:marLeft w:val="0"/>
          <w:marRight w:val="0"/>
          <w:marTop w:val="0"/>
          <w:marBottom w:val="0"/>
          <w:divBdr>
            <w:top w:val="none" w:sz="0" w:space="0" w:color="auto"/>
            <w:left w:val="none" w:sz="0" w:space="0" w:color="auto"/>
            <w:bottom w:val="none" w:sz="0" w:space="0" w:color="auto"/>
            <w:right w:val="none" w:sz="0" w:space="0" w:color="auto"/>
          </w:divBdr>
        </w:div>
        <w:div w:id="516772092">
          <w:marLeft w:val="0"/>
          <w:marRight w:val="0"/>
          <w:marTop w:val="0"/>
          <w:marBottom w:val="0"/>
          <w:divBdr>
            <w:top w:val="none" w:sz="0" w:space="0" w:color="auto"/>
            <w:left w:val="none" w:sz="0" w:space="0" w:color="auto"/>
            <w:bottom w:val="none" w:sz="0" w:space="0" w:color="auto"/>
            <w:right w:val="none" w:sz="0" w:space="0" w:color="auto"/>
          </w:divBdr>
        </w:div>
        <w:div w:id="517502091">
          <w:marLeft w:val="0"/>
          <w:marRight w:val="0"/>
          <w:marTop w:val="0"/>
          <w:marBottom w:val="0"/>
          <w:divBdr>
            <w:top w:val="none" w:sz="0" w:space="0" w:color="auto"/>
            <w:left w:val="none" w:sz="0" w:space="0" w:color="auto"/>
            <w:bottom w:val="none" w:sz="0" w:space="0" w:color="auto"/>
            <w:right w:val="none" w:sz="0" w:space="0" w:color="auto"/>
          </w:divBdr>
        </w:div>
        <w:div w:id="646012012">
          <w:marLeft w:val="0"/>
          <w:marRight w:val="0"/>
          <w:marTop w:val="0"/>
          <w:marBottom w:val="0"/>
          <w:divBdr>
            <w:top w:val="none" w:sz="0" w:space="0" w:color="auto"/>
            <w:left w:val="none" w:sz="0" w:space="0" w:color="auto"/>
            <w:bottom w:val="none" w:sz="0" w:space="0" w:color="auto"/>
            <w:right w:val="none" w:sz="0" w:space="0" w:color="auto"/>
          </w:divBdr>
        </w:div>
        <w:div w:id="689063619">
          <w:marLeft w:val="0"/>
          <w:marRight w:val="0"/>
          <w:marTop w:val="0"/>
          <w:marBottom w:val="0"/>
          <w:divBdr>
            <w:top w:val="none" w:sz="0" w:space="0" w:color="auto"/>
            <w:left w:val="none" w:sz="0" w:space="0" w:color="auto"/>
            <w:bottom w:val="none" w:sz="0" w:space="0" w:color="auto"/>
            <w:right w:val="none" w:sz="0" w:space="0" w:color="auto"/>
          </w:divBdr>
        </w:div>
        <w:div w:id="690883520">
          <w:marLeft w:val="0"/>
          <w:marRight w:val="0"/>
          <w:marTop w:val="0"/>
          <w:marBottom w:val="0"/>
          <w:divBdr>
            <w:top w:val="none" w:sz="0" w:space="0" w:color="auto"/>
            <w:left w:val="none" w:sz="0" w:space="0" w:color="auto"/>
            <w:bottom w:val="none" w:sz="0" w:space="0" w:color="auto"/>
            <w:right w:val="none" w:sz="0" w:space="0" w:color="auto"/>
          </w:divBdr>
        </w:div>
        <w:div w:id="746414071">
          <w:marLeft w:val="0"/>
          <w:marRight w:val="0"/>
          <w:marTop w:val="0"/>
          <w:marBottom w:val="0"/>
          <w:divBdr>
            <w:top w:val="none" w:sz="0" w:space="0" w:color="auto"/>
            <w:left w:val="none" w:sz="0" w:space="0" w:color="auto"/>
            <w:bottom w:val="none" w:sz="0" w:space="0" w:color="auto"/>
            <w:right w:val="none" w:sz="0" w:space="0" w:color="auto"/>
          </w:divBdr>
        </w:div>
        <w:div w:id="775760178">
          <w:marLeft w:val="0"/>
          <w:marRight w:val="0"/>
          <w:marTop w:val="0"/>
          <w:marBottom w:val="0"/>
          <w:divBdr>
            <w:top w:val="none" w:sz="0" w:space="0" w:color="auto"/>
            <w:left w:val="none" w:sz="0" w:space="0" w:color="auto"/>
            <w:bottom w:val="none" w:sz="0" w:space="0" w:color="auto"/>
            <w:right w:val="none" w:sz="0" w:space="0" w:color="auto"/>
          </w:divBdr>
        </w:div>
        <w:div w:id="781724733">
          <w:marLeft w:val="0"/>
          <w:marRight w:val="0"/>
          <w:marTop w:val="0"/>
          <w:marBottom w:val="0"/>
          <w:divBdr>
            <w:top w:val="none" w:sz="0" w:space="0" w:color="auto"/>
            <w:left w:val="none" w:sz="0" w:space="0" w:color="auto"/>
            <w:bottom w:val="none" w:sz="0" w:space="0" w:color="auto"/>
            <w:right w:val="none" w:sz="0" w:space="0" w:color="auto"/>
          </w:divBdr>
        </w:div>
        <w:div w:id="861699716">
          <w:marLeft w:val="0"/>
          <w:marRight w:val="0"/>
          <w:marTop w:val="0"/>
          <w:marBottom w:val="0"/>
          <w:divBdr>
            <w:top w:val="none" w:sz="0" w:space="0" w:color="auto"/>
            <w:left w:val="none" w:sz="0" w:space="0" w:color="auto"/>
            <w:bottom w:val="none" w:sz="0" w:space="0" w:color="auto"/>
            <w:right w:val="none" w:sz="0" w:space="0" w:color="auto"/>
          </w:divBdr>
        </w:div>
        <w:div w:id="881092783">
          <w:marLeft w:val="0"/>
          <w:marRight w:val="0"/>
          <w:marTop w:val="0"/>
          <w:marBottom w:val="0"/>
          <w:divBdr>
            <w:top w:val="none" w:sz="0" w:space="0" w:color="auto"/>
            <w:left w:val="none" w:sz="0" w:space="0" w:color="auto"/>
            <w:bottom w:val="none" w:sz="0" w:space="0" w:color="auto"/>
            <w:right w:val="none" w:sz="0" w:space="0" w:color="auto"/>
          </w:divBdr>
        </w:div>
        <w:div w:id="941642325">
          <w:marLeft w:val="0"/>
          <w:marRight w:val="0"/>
          <w:marTop w:val="0"/>
          <w:marBottom w:val="0"/>
          <w:divBdr>
            <w:top w:val="none" w:sz="0" w:space="0" w:color="auto"/>
            <w:left w:val="none" w:sz="0" w:space="0" w:color="auto"/>
            <w:bottom w:val="none" w:sz="0" w:space="0" w:color="auto"/>
            <w:right w:val="none" w:sz="0" w:space="0" w:color="auto"/>
          </w:divBdr>
        </w:div>
        <w:div w:id="1001396516">
          <w:marLeft w:val="0"/>
          <w:marRight w:val="0"/>
          <w:marTop w:val="0"/>
          <w:marBottom w:val="0"/>
          <w:divBdr>
            <w:top w:val="none" w:sz="0" w:space="0" w:color="auto"/>
            <w:left w:val="none" w:sz="0" w:space="0" w:color="auto"/>
            <w:bottom w:val="none" w:sz="0" w:space="0" w:color="auto"/>
            <w:right w:val="none" w:sz="0" w:space="0" w:color="auto"/>
          </w:divBdr>
        </w:div>
        <w:div w:id="1097284655">
          <w:marLeft w:val="0"/>
          <w:marRight w:val="0"/>
          <w:marTop w:val="0"/>
          <w:marBottom w:val="0"/>
          <w:divBdr>
            <w:top w:val="none" w:sz="0" w:space="0" w:color="auto"/>
            <w:left w:val="none" w:sz="0" w:space="0" w:color="auto"/>
            <w:bottom w:val="none" w:sz="0" w:space="0" w:color="auto"/>
            <w:right w:val="none" w:sz="0" w:space="0" w:color="auto"/>
          </w:divBdr>
        </w:div>
        <w:div w:id="1102340807">
          <w:marLeft w:val="0"/>
          <w:marRight w:val="0"/>
          <w:marTop w:val="0"/>
          <w:marBottom w:val="0"/>
          <w:divBdr>
            <w:top w:val="none" w:sz="0" w:space="0" w:color="auto"/>
            <w:left w:val="none" w:sz="0" w:space="0" w:color="auto"/>
            <w:bottom w:val="none" w:sz="0" w:space="0" w:color="auto"/>
            <w:right w:val="none" w:sz="0" w:space="0" w:color="auto"/>
          </w:divBdr>
        </w:div>
        <w:div w:id="1175799303">
          <w:marLeft w:val="0"/>
          <w:marRight w:val="0"/>
          <w:marTop w:val="0"/>
          <w:marBottom w:val="0"/>
          <w:divBdr>
            <w:top w:val="none" w:sz="0" w:space="0" w:color="auto"/>
            <w:left w:val="none" w:sz="0" w:space="0" w:color="auto"/>
            <w:bottom w:val="none" w:sz="0" w:space="0" w:color="auto"/>
            <w:right w:val="none" w:sz="0" w:space="0" w:color="auto"/>
          </w:divBdr>
        </w:div>
        <w:div w:id="1202398078">
          <w:marLeft w:val="0"/>
          <w:marRight w:val="0"/>
          <w:marTop w:val="0"/>
          <w:marBottom w:val="0"/>
          <w:divBdr>
            <w:top w:val="none" w:sz="0" w:space="0" w:color="auto"/>
            <w:left w:val="none" w:sz="0" w:space="0" w:color="auto"/>
            <w:bottom w:val="none" w:sz="0" w:space="0" w:color="auto"/>
            <w:right w:val="none" w:sz="0" w:space="0" w:color="auto"/>
          </w:divBdr>
        </w:div>
        <w:div w:id="1220165118">
          <w:marLeft w:val="0"/>
          <w:marRight w:val="0"/>
          <w:marTop w:val="0"/>
          <w:marBottom w:val="0"/>
          <w:divBdr>
            <w:top w:val="none" w:sz="0" w:space="0" w:color="auto"/>
            <w:left w:val="none" w:sz="0" w:space="0" w:color="auto"/>
            <w:bottom w:val="none" w:sz="0" w:space="0" w:color="auto"/>
            <w:right w:val="none" w:sz="0" w:space="0" w:color="auto"/>
          </w:divBdr>
        </w:div>
        <w:div w:id="1288272032">
          <w:marLeft w:val="0"/>
          <w:marRight w:val="0"/>
          <w:marTop w:val="0"/>
          <w:marBottom w:val="0"/>
          <w:divBdr>
            <w:top w:val="none" w:sz="0" w:space="0" w:color="auto"/>
            <w:left w:val="none" w:sz="0" w:space="0" w:color="auto"/>
            <w:bottom w:val="none" w:sz="0" w:space="0" w:color="auto"/>
            <w:right w:val="none" w:sz="0" w:space="0" w:color="auto"/>
          </w:divBdr>
        </w:div>
        <w:div w:id="1316646242">
          <w:marLeft w:val="0"/>
          <w:marRight w:val="0"/>
          <w:marTop w:val="0"/>
          <w:marBottom w:val="0"/>
          <w:divBdr>
            <w:top w:val="none" w:sz="0" w:space="0" w:color="auto"/>
            <w:left w:val="none" w:sz="0" w:space="0" w:color="auto"/>
            <w:bottom w:val="none" w:sz="0" w:space="0" w:color="auto"/>
            <w:right w:val="none" w:sz="0" w:space="0" w:color="auto"/>
          </w:divBdr>
        </w:div>
        <w:div w:id="1344548573">
          <w:marLeft w:val="0"/>
          <w:marRight w:val="0"/>
          <w:marTop w:val="0"/>
          <w:marBottom w:val="0"/>
          <w:divBdr>
            <w:top w:val="none" w:sz="0" w:space="0" w:color="auto"/>
            <w:left w:val="none" w:sz="0" w:space="0" w:color="auto"/>
            <w:bottom w:val="none" w:sz="0" w:space="0" w:color="auto"/>
            <w:right w:val="none" w:sz="0" w:space="0" w:color="auto"/>
          </w:divBdr>
        </w:div>
        <w:div w:id="1372192923">
          <w:marLeft w:val="0"/>
          <w:marRight w:val="0"/>
          <w:marTop w:val="0"/>
          <w:marBottom w:val="0"/>
          <w:divBdr>
            <w:top w:val="none" w:sz="0" w:space="0" w:color="auto"/>
            <w:left w:val="none" w:sz="0" w:space="0" w:color="auto"/>
            <w:bottom w:val="none" w:sz="0" w:space="0" w:color="auto"/>
            <w:right w:val="none" w:sz="0" w:space="0" w:color="auto"/>
          </w:divBdr>
        </w:div>
        <w:div w:id="1460605008">
          <w:marLeft w:val="0"/>
          <w:marRight w:val="0"/>
          <w:marTop w:val="0"/>
          <w:marBottom w:val="0"/>
          <w:divBdr>
            <w:top w:val="none" w:sz="0" w:space="0" w:color="auto"/>
            <w:left w:val="none" w:sz="0" w:space="0" w:color="auto"/>
            <w:bottom w:val="none" w:sz="0" w:space="0" w:color="auto"/>
            <w:right w:val="none" w:sz="0" w:space="0" w:color="auto"/>
          </w:divBdr>
        </w:div>
        <w:div w:id="1479684541">
          <w:marLeft w:val="0"/>
          <w:marRight w:val="0"/>
          <w:marTop w:val="0"/>
          <w:marBottom w:val="0"/>
          <w:divBdr>
            <w:top w:val="none" w:sz="0" w:space="0" w:color="auto"/>
            <w:left w:val="none" w:sz="0" w:space="0" w:color="auto"/>
            <w:bottom w:val="none" w:sz="0" w:space="0" w:color="auto"/>
            <w:right w:val="none" w:sz="0" w:space="0" w:color="auto"/>
          </w:divBdr>
        </w:div>
        <w:div w:id="1549493718">
          <w:marLeft w:val="0"/>
          <w:marRight w:val="0"/>
          <w:marTop w:val="0"/>
          <w:marBottom w:val="0"/>
          <w:divBdr>
            <w:top w:val="none" w:sz="0" w:space="0" w:color="auto"/>
            <w:left w:val="none" w:sz="0" w:space="0" w:color="auto"/>
            <w:bottom w:val="none" w:sz="0" w:space="0" w:color="auto"/>
            <w:right w:val="none" w:sz="0" w:space="0" w:color="auto"/>
          </w:divBdr>
        </w:div>
        <w:div w:id="1564900865">
          <w:marLeft w:val="0"/>
          <w:marRight w:val="0"/>
          <w:marTop w:val="0"/>
          <w:marBottom w:val="0"/>
          <w:divBdr>
            <w:top w:val="none" w:sz="0" w:space="0" w:color="auto"/>
            <w:left w:val="none" w:sz="0" w:space="0" w:color="auto"/>
            <w:bottom w:val="none" w:sz="0" w:space="0" w:color="auto"/>
            <w:right w:val="none" w:sz="0" w:space="0" w:color="auto"/>
          </w:divBdr>
        </w:div>
        <w:div w:id="1643848575">
          <w:marLeft w:val="0"/>
          <w:marRight w:val="0"/>
          <w:marTop w:val="0"/>
          <w:marBottom w:val="0"/>
          <w:divBdr>
            <w:top w:val="none" w:sz="0" w:space="0" w:color="auto"/>
            <w:left w:val="none" w:sz="0" w:space="0" w:color="auto"/>
            <w:bottom w:val="none" w:sz="0" w:space="0" w:color="auto"/>
            <w:right w:val="none" w:sz="0" w:space="0" w:color="auto"/>
          </w:divBdr>
        </w:div>
        <w:div w:id="1690833727">
          <w:marLeft w:val="0"/>
          <w:marRight w:val="0"/>
          <w:marTop w:val="0"/>
          <w:marBottom w:val="0"/>
          <w:divBdr>
            <w:top w:val="none" w:sz="0" w:space="0" w:color="auto"/>
            <w:left w:val="none" w:sz="0" w:space="0" w:color="auto"/>
            <w:bottom w:val="none" w:sz="0" w:space="0" w:color="auto"/>
            <w:right w:val="none" w:sz="0" w:space="0" w:color="auto"/>
          </w:divBdr>
        </w:div>
        <w:div w:id="1705666558">
          <w:marLeft w:val="0"/>
          <w:marRight w:val="0"/>
          <w:marTop w:val="0"/>
          <w:marBottom w:val="0"/>
          <w:divBdr>
            <w:top w:val="none" w:sz="0" w:space="0" w:color="auto"/>
            <w:left w:val="none" w:sz="0" w:space="0" w:color="auto"/>
            <w:bottom w:val="none" w:sz="0" w:space="0" w:color="auto"/>
            <w:right w:val="none" w:sz="0" w:space="0" w:color="auto"/>
          </w:divBdr>
        </w:div>
        <w:div w:id="1746219380">
          <w:marLeft w:val="0"/>
          <w:marRight w:val="0"/>
          <w:marTop w:val="0"/>
          <w:marBottom w:val="0"/>
          <w:divBdr>
            <w:top w:val="none" w:sz="0" w:space="0" w:color="auto"/>
            <w:left w:val="none" w:sz="0" w:space="0" w:color="auto"/>
            <w:bottom w:val="none" w:sz="0" w:space="0" w:color="auto"/>
            <w:right w:val="none" w:sz="0" w:space="0" w:color="auto"/>
          </w:divBdr>
        </w:div>
        <w:div w:id="1847793384">
          <w:marLeft w:val="0"/>
          <w:marRight w:val="0"/>
          <w:marTop w:val="0"/>
          <w:marBottom w:val="0"/>
          <w:divBdr>
            <w:top w:val="none" w:sz="0" w:space="0" w:color="auto"/>
            <w:left w:val="none" w:sz="0" w:space="0" w:color="auto"/>
            <w:bottom w:val="none" w:sz="0" w:space="0" w:color="auto"/>
            <w:right w:val="none" w:sz="0" w:space="0" w:color="auto"/>
          </w:divBdr>
        </w:div>
        <w:div w:id="2088569305">
          <w:marLeft w:val="0"/>
          <w:marRight w:val="0"/>
          <w:marTop w:val="0"/>
          <w:marBottom w:val="0"/>
          <w:divBdr>
            <w:top w:val="none" w:sz="0" w:space="0" w:color="auto"/>
            <w:left w:val="none" w:sz="0" w:space="0" w:color="auto"/>
            <w:bottom w:val="none" w:sz="0" w:space="0" w:color="auto"/>
            <w:right w:val="none" w:sz="0" w:space="0" w:color="auto"/>
          </w:divBdr>
        </w:div>
      </w:divsChild>
    </w:div>
    <w:div w:id="1688677574">
      <w:bodyDiv w:val="1"/>
      <w:marLeft w:val="0"/>
      <w:marRight w:val="0"/>
      <w:marTop w:val="0"/>
      <w:marBottom w:val="0"/>
      <w:divBdr>
        <w:top w:val="none" w:sz="0" w:space="0" w:color="auto"/>
        <w:left w:val="none" w:sz="0" w:space="0" w:color="auto"/>
        <w:bottom w:val="none" w:sz="0" w:space="0" w:color="auto"/>
        <w:right w:val="none" w:sz="0" w:space="0" w:color="auto"/>
      </w:divBdr>
      <w:divsChild>
        <w:div w:id="498665785">
          <w:marLeft w:val="0"/>
          <w:marRight w:val="0"/>
          <w:marTop w:val="0"/>
          <w:marBottom w:val="0"/>
          <w:divBdr>
            <w:top w:val="none" w:sz="0" w:space="0" w:color="auto"/>
            <w:left w:val="none" w:sz="0" w:space="0" w:color="auto"/>
            <w:bottom w:val="none" w:sz="0" w:space="0" w:color="auto"/>
            <w:right w:val="none" w:sz="0" w:space="0" w:color="auto"/>
          </w:divBdr>
        </w:div>
        <w:div w:id="1161047361">
          <w:marLeft w:val="0"/>
          <w:marRight w:val="0"/>
          <w:marTop w:val="0"/>
          <w:marBottom w:val="0"/>
          <w:divBdr>
            <w:top w:val="none" w:sz="0" w:space="0" w:color="auto"/>
            <w:left w:val="none" w:sz="0" w:space="0" w:color="auto"/>
            <w:bottom w:val="none" w:sz="0" w:space="0" w:color="auto"/>
            <w:right w:val="none" w:sz="0" w:space="0" w:color="auto"/>
          </w:divBdr>
        </w:div>
      </w:divsChild>
    </w:div>
    <w:div w:id="1694988511">
      <w:bodyDiv w:val="1"/>
      <w:marLeft w:val="0"/>
      <w:marRight w:val="0"/>
      <w:marTop w:val="0"/>
      <w:marBottom w:val="0"/>
      <w:divBdr>
        <w:top w:val="none" w:sz="0" w:space="0" w:color="auto"/>
        <w:left w:val="none" w:sz="0" w:space="0" w:color="auto"/>
        <w:bottom w:val="none" w:sz="0" w:space="0" w:color="auto"/>
        <w:right w:val="none" w:sz="0" w:space="0" w:color="auto"/>
      </w:divBdr>
    </w:div>
    <w:div w:id="1737163206">
      <w:bodyDiv w:val="1"/>
      <w:marLeft w:val="0"/>
      <w:marRight w:val="0"/>
      <w:marTop w:val="0"/>
      <w:marBottom w:val="0"/>
      <w:divBdr>
        <w:top w:val="none" w:sz="0" w:space="0" w:color="auto"/>
        <w:left w:val="none" w:sz="0" w:space="0" w:color="auto"/>
        <w:bottom w:val="none" w:sz="0" w:space="0" w:color="auto"/>
        <w:right w:val="none" w:sz="0" w:space="0" w:color="auto"/>
      </w:divBdr>
    </w:div>
    <w:div w:id="1812675387">
      <w:bodyDiv w:val="1"/>
      <w:marLeft w:val="0"/>
      <w:marRight w:val="0"/>
      <w:marTop w:val="0"/>
      <w:marBottom w:val="0"/>
      <w:divBdr>
        <w:top w:val="none" w:sz="0" w:space="0" w:color="auto"/>
        <w:left w:val="none" w:sz="0" w:space="0" w:color="auto"/>
        <w:bottom w:val="none" w:sz="0" w:space="0" w:color="auto"/>
        <w:right w:val="none" w:sz="0" w:space="0" w:color="auto"/>
      </w:divBdr>
      <w:divsChild>
        <w:div w:id="298654221">
          <w:marLeft w:val="0"/>
          <w:marRight w:val="0"/>
          <w:marTop w:val="0"/>
          <w:marBottom w:val="0"/>
          <w:divBdr>
            <w:top w:val="none" w:sz="0" w:space="0" w:color="auto"/>
            <w:left w:val="none" w:sz="0" w:space="0" w:color="auto"/>
            <w:bottom w:val="none" w:sz="0" w:space="0" w:color="auto"/>
            <w:right w:val="none" w:sz="0" w:space="0" w:color="auto"/>
          </w:divBdr>
        </w:div>
        <w:div w:id="366489168">
          <w:marLeft w:val="0"/>
          <w:marRight w:val="0"/>
          <w:marTop w:val="0"/>
          <w:marBottom w:val="0"/>
          <w:divBdr>
            <w:top w:val="none" w:sz="0" w:space="0" w:color="auto"/>
            <w:left w:val="none" w:sz="0" w:space="0" w:color="auto"/>
            <w:bottom w:val="none" w:sz="0" w:space="0" w:color="auto"/>
            <w:right w:val="none" w:sz="0" w:space="0" w:color="auto"/>
          </w:divBdr>
        </w:div>
        <w:div w:id="598416345">
          <w:marLeft w:val="0"/>
          <w:marRight w:val="0"/>
          <w:marTop w:val="0"/>
          <w:marBottom w:val="0"/>
          <w:divBdr>
            <w:top w:val="none" w:sz="0" w:space="0" w:color="auto"/>
            <w:left w:val="none" w:sz="0" w:space="0" w:color="auto"/>
            <w:bottom w:val="none" w:sz="0" w:space="0" w:color="auto"/>
            <w:right w:val="none" w:sz="0" w:space="0" w:color="auto"/>
          </w:divBdr>
        </w:div>
        <w:div w:id="1293290392">
          <w:marLeft w:val="0"/>
          <w:marRight w:val="0"/>
          <w:marTop w:val="0"/>
          <w:marBottom w:val="0"/>
          <w:divBdr>
            <w:top w:val="none" w:sz="0" w:space="0" w:color="auto"/>
            <w:left w:val="none" w:sz="0" w:space="0" w:color="auto"/>
            <w:bottom w:val="none" w:sz="0" w:space="0" w:color="auto"/>
            <w:right w:val="none" w:sz="0" w:space="0" w:color="auto"/>
          </w:divBdr>
        </w:div>
        <w:div w:id="1364478146">
          <w:marLeft w:val="0"/>
          <w:marRight w:val="0"/>
          <w:marTop w:val="0"/>
          <w:marBottom w:val="0"/>
          <w:divBdr>
            <w:top w:val="none" w:sz="0" w:space="0" w:color="auto"/>
            <w:left w:val="none" w:sz="0" w:space="0" w:color="auto"/>
            <w:bottom w:val="none" w:sz="0" w:space="0" w:color="auto"/>
            <w:right w:val="none" w:sz="0" w:space="0" w:color="auto"/>
          </w:divBdr>
        </w:div>
        <w:div w:id="1496336077">
          <w:marLeft w:val="0"/>
          <w:marRight w:val="0"/>
          <w:marTop w:val="0"/>
          <w:marBottom w:val="0"/>
          <w:divBdr>
            <w:top w:val="none" w:sz="0" w:space="0" w:color="auto"/>
            <w:left w:val="none" w:sz="0" w:space="0" w:color="auto"/>
            <w:bottom w:val="none" w:sz="0" w:space="0" w:color="auto"/>
            <w:right w:val="none" w:sz="0" w:space="0" w:color="auto"/>
          </w:divBdr>
        </w:div>
        <w:div w:id="1684890935">
          <w:marLeft w:val="0"/>
          <w:marRight w:val="0"/>
          <w:marTop w:val="0"/>
          <w:marBottom w:val="0"/>
          <w:divBdr>
            <w:top w:val="none" w:sz="0" w:space="0" w:color="auto"/>
            <w:left w:val="none" w:sz="0" w:space="0" w:color="auto"/>
            <w:bottom w:val="none" w:sz="0" w:space="0" w:color="auto"/>
            <w:right w:val="none" w:sz="0" w:space="0" w:color="auto"/>
          </w:divBdr>
        </w:div>
        <w:div w:id="1799489906">
          <w:marLeft w:val="0"/>
          <w:marRight w:val="0"/>
          <w:marTop w:val="0"/>
          <w:marBottom w:val="0"/>
          <w:divBdr>
            <w:top w:val="none" w:sz="0" w:space="0" w:color="auto"/>
            <w:left w:val="none" w:sz="0" w:space="0" w:color="auto"/>
            <w:bottom w:val="none" w:sz="0" w:space="0" w:color="auto"/>
            <w:right w:val="none" w:sz="0" w:space="0" w:color="auto"/>
          </w:divBdr>
        </w:div>
        <w:div w:id="1975872240">
          <w:marLeft w:val="0"/>
          <w:marRight w:val="0"/>
          <w:marTop w:val="0"/>
          <w:marBottom w:val="0"/>
          <w:divBdr>
            <w:top w:val="none" w:sz="0" w:space="0" w:color="auto"/>
            <w:left w:val="none" w:sz="0" w:space="0" w:color="auto"/>
            <w:bottom w:val="none" w:sz="0" w:space="0" w:color="auto"/>
            <w:right w:val="none" w:sz="0" w:space="0" w:color="auto"/>
          </w:divBdr>
        </w:div>
      </w:divsChild>
    </w:div>
    <w:div w:id="2033918107">
      <w:bodyDiv w:val="1"/>
      <w:marLeft w:val="0"/>
      <w:marRight w:val="0"/>
      <w:marTop w:val="0"/>
      <w:marBottom w:val="0"/>
      <w:divBdr>
        <w:top w:val="none" w:sz="0" w:space="0" w:color="auto"/>
        <w:left w:val="none" w:sz="0" w:space="0" w:color="auto"/>
        <w:bottom w:val="none" w:sz="0" w:space="0" w:color="auto"/>
        <w:right w:val="none" w:sz="0" w:space="0" w:color="auto"/>
      </w:divBdr>
      <w:divsChild>
        <w:div w:id="574121844">
          <w:marLeft w:val="0"/>
          <w:marRight w:val="0"/>
          <w:marTop w:val="0"/>
          <w:marBottom w:val="0"/>
          <w:divBdr>
            <w:top w:val="none" w:sz="0" w:space="0" w:color="auto"/>
            <w:left w:val="none" w:sz="0" w:space="0" w:color="auto"/>
            <w:bottom w:val="none" w:sz="0" w:space="0" w:color="auto"/>
            <w:right w:val="none" w:sz="0" w:space="0" w:color="auto"/>
          </w:divBdr>
        </w:div>
        <w:div w:id="787701122">
          <w:marLeft w:val="0"/>
          <w:marRight w:val="0"/>
          <w:marTop w:val="0"/>
          <w:marBottom w:val="0"/>
          <w:divBdr>
            <w:top w:val="none" w:sz="0" w:space="0" w:color="auto"/>
            <w:left w:val="none" w:sz="0" w:space="0" w:color="auto"/>
            <w:bottom w:val="none" w:sz="0" w:space="0" w:color="auto"/>
            <w:right w:val="none" w:sz="0" w:space="0" w:color="auto"/>
          </w:divBdr>
        </w:div>
        <w:div w:id="1397557180">
          <w:marLeft w:val="0"/>
          <w:marRight w:val="0"/>
          <w:marTop w:val="0"/>
          <w:marBottom w:val="0"/>
          <w:divBdr>
            <w:top w:val="none" w:sz="0" w:space="0" w:color="auto"/>
            <w:left w:val="none" w:sz="0" w:space="0" w:color="auto"/>
            <w:bottom w:val="none" w:sz="0" w:space="0" w:color="auto"/>
            <w:right w:val="none" w:sz="0" w:space="0" w:color="auto"/>
          </w:divBdr>
        </w:div>
        <w:div w:id="1546719344">
          <w:marLeft w:val="0"/>
          <w:marRight w:val="0"/>
          <w:marTop w:val="0"/>
          <w:marBottom w:val="0"/>
          <w:divBdr>
            <w:top w:val="none" w:sz="0" w:space="0" w:color="auto"/>
            <w:left w:val="none" w:sz="0" w:space="0" w:color="auto"/>
            <w:bottom w:val="none" w:sz="0" w:space="0" w:color="auto"/>
            <w:right w:val="none" w:sz="0" w:space="0" w:color="auto"/>
          </w:divBdr>
        </w:div>
      </w:divsChild>
    </w:div>
    <w:div w:id="2072457192">
      <w:bodyDiv w:val="1"/>
      <w:marLeft w:val="0"/>
      <w:marRight w:val="0"/>
      <w:marTop w:val="0"/>
      <w:marBottom w:val="0"/>
      <w:divBdr>
        <w:top w:val="none" w:sz="0" w:space="0" w:color="auto"/>
        <w:left w:val="none" w:sz="0" w:space="0" w:color="auto"/>
        <w:bottom w:val="none" w:sz="0" w:space="0" w:color="auto"/>
        <w:right w:val="none" w:sz="0" w:space="0" w:color="auto"/>
      </w:divBdr>
      <w:divsChild>
        <w:div w:id="741030785">
          <w:marLeft w:val="0"/>
          <w:marRight w:val="0"/>
          <w:marTop w:val="0"/>
          <w:marBottom w:val="0"/>
          <w:divBdr>
            <w:top w:val="none" w:sz="0" w:space="0" w:color="auto"/>
            <w:left w:val="none" w:sz="0" w:space="0" w:color="auto"/>
            <w:bottom w:val="none" w:sz="0" w:space="0" w:color="auto"/>
            <w:right w:val="none" w:sz="0" w:space="0" w:color="auto"/>
          </w:divBdr>
        </w:div>
        <w:div w:id="1183595240">
          <w:marLeft w:val="0"/>
          <w:marRight w:val="0"/>
          <w:marTop w:val="0"/>
          <w:marBottom w:val="0"/>
          <w:divBdr>
            <w:top w:val="none" w:sz="0" w:space="0" w:color="auto"/>
            <w:left w:val="none" w:sz="0" w:space="0" w:color="auto"/>
            <w:bottom w:val="none" w:sz="0" w:space="0" w:color="auto"/>
            <w:right w:val="none" w:sz="0" w:space="0" w:color="auto"/>
          </w:divBdr>
        </w:div>
        <w:div w:id="1542132866">
          <w:marLeft w:val="0"/>
          <w:marRight w:val="0"/>
          <w:marTop w:val="0"/>
          <w:marBottom w:val="0"/>
          <w:divBdr>
            <w:top w:val="none" w:sz="0" w:space="0" w:color="auto"/>
            <w:left w:val="none" w:sz="0" w:space="0" w:color="auto"/>
            <w:bottom w:val="none" w:sz="0" w:space="0" w:color="auto"/>
            <w:right w:val="none" w:sz="0" w:space="0" w:color="auto"/>
          </w:divBdr>
        </w:div>
        <w:div w:id="1585992325">
          <w:marLeft w:val="0"/>
          <w:marRight w:val="0"/>
          <w:marTop w:val="0"/>
          <w:marBottom w:val="0"/>
          <w:divBdr>
            <w:top w:val="none" w:sz="0" w:space="0" w:color="auto"/>
            <w:left w:val="none" w:sz="0" w:space="0" w:color="auto"/>
            <w:bottom w:val="none" w:sz="0" w:space="0" w:color="auto"/>
            <w:right w:val="none" w:sz="0" w:space="0" w:color="auto"/>
          </w:divBdr>
        </w:div>
      </w:divsChild>
    </w:div>
    <w:div w:id="2122607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EBFA31-DCB6-46B0-8EAA-1BB575412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4317</Words>
  <Characters>25908</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
    </vt:vector>
  </TitlesOfParts>
  <Company>umwkp</Company>
  <LinksUpToDate>false</LinksUpToDate>
  <CharactersWithSpaces>30165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a.sikora</dc:creator>
  <cp:lastModifiedBy>j.pakalska</cp:lastModifiedBy>
  <cp:revision>2</cp:revision>
  <cp:lastPrinted>2017-08-21T07:07:00Z</cp:lastPrinted>
  <dcterms:created xsi:type="dcterms:W3CDTF">2018-02-28T12:05:00Z</dcterms:created>
  <dcterms:modified xsi:type="dcterms:W3CDTF">2018-02-28T12:05:00Z</dcterms:modified>
</cp:coreProperties>
</file>